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4503"/>
      </w:tblGrid>
      <w:tr w:rsidR="00B2676C" w14:paraId="7AAD2905" w14:textId="77777777" w:rsidTr="00B50FA4">
        <w:tc>
          <w:tcPr>
            <w:tcW w:w="4502" w:type="dxa"/>
          </w:tcPr>
          <w:p w14:paraId="70F0DAD3" w14:textId="77777777" w:rsidR="00B2676C" w:rsidRDefault="00B2676C" w:rsidP="00B50FA4">
            <w:pPr>
              <w:pStyle w:val="Antet"/>
              <w:tabs>
                <w:tab w:val="clear" w:pos="9360"/>
                <w:tab w:val="right" w:pos="8789"/>
              </w:tabs>
              <w:jc w:val="left"/>
              <w:rPr>
                <w:rFonts w:ascii="Arial" w:hAnsi="Arial" w:cs="Arial"/>
              </w:rPr>
            </w:pPr>
            <w:r w:rsidRPr="002A0C0A">
              <w:rPr>
                <w:noProof/>
                <w:lang w:val="en-GB" w:eastAsia="en-GB"/>
              </w:rPr>
              <w:drawing>
                <wp:inline distT="0" distB="0" distL="0" distR="0" wp14:anchorId="7AA1BDB9" wp14:editId="29F8567F">
                  <wp:extent cx="2828925" cy="514350"/>
                  <wp:effectExtent l="0" t="0" r="9525" b="0"/>
                  <wp:docPr id="1" name="Picture 1" descr="Acas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cas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</w:tcPr>
          <w:p w14:paraId="6307CFE1" w14:textId="77777777" w:rsidR="00B2676C" w:rsidRDefault="00B2676C" w:rsidP="00B50FA4">
            <w:pPr>
              <w:pStyle w:val="Antet"/>
              <w:tabs>
                <w:tab w:val="clear" w:pos="4680"/>
                <w:tab w:val="clear" w:pos="9360"/>
                <w:tab w:val="center" w:pos="3872"/>
                <w:tab w:val="right" w:pos="8789"/>
              </w:tabs>
              <w:spacing w:before="240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371B1C61" wp14:editId="261C91B4">
                  <wp:simplePos x="0" y="0"/>
                  <wp:positionH relativeFrom="column">
                    <wp:posOffset>1748790</wp:posOffset>
                  </wp:positionH>
                  <wp:positionV relativeFrom="paragraph">
                    <wp:posOffset>-49530</wp:posOffset>
                  </wp:positionV>
                  <wp:extent cx="762000" cy="55880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DBED510" w14:textId="77777777" w:rsidR="00B2676C" w:rsidRDefault="00B2676C" w:rsidP="00B50FA4">
            <w:pPr>
              <w:pStyle w:val="Antet"/>
              <w:tabs>
                <w:tab w:val="clear" w:pos="9360"/>
                <w:tab w:val="right" w:pos="8789"/>
              </w:tabs>
              <w:spacing w:before="240"/>
              <w:jc w:val="right"/>
              <w:rPr>
                <w:rFonts w:ascii="Arial" w:hAnsi="Arial" w:cs="Arial"/>
                <w:b/>
              </w:rPr>
            </w:pPr>
          </w:p>
          <w:p w14:paraId="5D0096FC" w14:textId="77777777" w:rsidR="00B2676C" w:rsidRDefault="00B2676C" w:rsidP="00B50FA4">
            <w:pPr>
              <w:pStyle w:val="Antet"/>
              <w:tabs>
                <w:tab w:val="clear" w:pos="9360"/>
                <w:tab w:val="right" w:pos="8789"/>
              </w:tabs>
              <w:spacing w:before="240"/>
              <w:jc w:val="right"/>
              <w:rPr>
                <w:rFonts w:ascii="Arial" w:hAnsi="Arial" w:cs="Arial"/>
              </w:rPr>
            </w:pPr>
            <w:r w:rsidRPr="008232F6">
              <w:rPr>
                <w:rFonts w:ascii="Arial" w:hAnsi="Arial" w:cs="Arial"/>
                <w:b/>
              </w:rPr>
              <w:t>CABINET MINISTRU</w:t>
            </w:r>
          </w:p>
        </w:tc>
      </w:tr>
    </w:tbl>
    <w:p w14:paraId="600B9F19" w14:textId="77777777" w:rsidR="00B2676C" w:rsidRPr="005234A1" w:rsidRDefault="00CE5428" w:rsidP="005234A1">
      <w:pPr>
        <w:tabs>
          <w:tab w:val="center" w:pos="4680"/>
          <w:tab w:val="right" w:pos="9360"/>
        </w:tabs>
        <w:spacing w:after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310E5F6A">
          <v:rect id="_x0000_i1025" style="width:453.6pt;height:.75pt" o:hralign="center" o:hrstd="t" o:hrnoshade="t" o:hr="t" fillcolor="gray" stroked="f"/>
        </w:pict>
      </w:r>
    </w:p>
    <w:p w14:paraId="38E36CB5" w14:textId="77777777" w:rsidR="00B11E29" w:rsidRDefault="00B11E29" w:rsidP="00B2676C">
      <w:pPr>
        <w:spacing w:after="0"/>
        <w:jc w:val="center"/>
        <w:rPr>
          <w:rFonts w:ascii="Arial" w:hAnsi="Arial" w:cs="Arial"/>
          <w:b/>
          <w:bCs/>
          <w:noProof/>
        </w:rPr>
      </w:pPr>
    </w:p>
    <w:p w14:paraId="07CE2171" w14:textId="77777777" w:rsidR="00B11E29" w:rsidRDefault="00B11E29" w:rsidP="00B2676C">
      <w:pPr>
        <w:spacing w:after="0"/>
        <w:jc w:val="center"/>
        <w:rPr>
          <w:rFonts w:ascii="Arial" w:hAnsi="Arial" w:cs="Arial"/>
          <w:b/>
          <w:bCs/>
          <w:noProof/>
        </w:rPr>
      </w:pPr>
    </w:p>
    <w:p w14:paraId="09E59CAF" w14:textId="77777777" w:rsidR="00B2676C" w:rsidRDefault="00B2676C" w:rsidP="00B2676C">
      <w:pPr>
        <w:spacing w:after="0"/>
        <w:jc w:val="center"/>
        <w:rPr>
          <w:rFonts w:ascii="Arial" w:hAnsi="Arial" w:cs="Arial"/>
          <w:b/>
          <w:bCs/>
          <w:noProof/>
        </w:rPr>
      </w:pPr>
      <w:r w:rsidRPr="004B7A31">
        <w:rPr>
          <w:rFonts w:ascii="Arial" w:hAnsi="Arial" w:cs="Arial"/>
          <w:b/>
          <w:bCs/>
          <w:noProof/>
        </w:rPr>
        <w:t>ORDIN</w:t>
      </w:r>
    </w:p>
    <w:p w14:paraId="48B894A1" w14:textId="77777777" w:rsidR="00B2676C" w:rsidRPr="00E2120A" w:rsidRDefault="000572C0" w:rsidP="000572C0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privind modificarea</w:t>
      </w:r>
      <w:ins w:id="0" w:author="Claudia Rosca" w:date="2018-08-14T08:45:00Z">
        <w:r w:rsidR="004F1461">
          <w:rPr>
            <w:rFonts w:ascii="Arial" w:hAnsi="Arial" w:cs="Arial"/>
            <w:b/>
          </w:rPr>
          <w:t xml:space="preserve"> și completarea</w:t>
        </w:r>
      </w:ins>
      <w:r>
        <w:rPr>
          <w:rFonts w:ascii="Arial" w:hAnsi="Arial" w:cs="Arial"/>
          <w:b/>
        </w:rPr>
        <w:t xml:space="preserve"> </w:t>
      </w:r>
      <w:commentRangeStart w:id="1"/>
      <w:del w:id="2" w:author="Claudia Rosca" w:date="2018-08-14T08:47:00Z">
        <w:r w:rsidR="004F1461" w:rsidDel="004F1461">
          <w:rPr>
            <w:rFonts w:ascii="Arial" w:hAnsi="Arial" w:cs="Arial"/>
            <w:b/>
          </w:rPr>
          <w:delText xml:space="preserve">anexelor </w:delText>
        </w:r>
        <w:r w:rsidDel="004F1461">
          <w:rPr>
            <w:rFonts w:ascii="Arial" w:hAnsi="Arial" w:cs="Arial"/>
            <w:b/>
          </w:rPr>
          <w:delText xml:space="preserve">2-7 </w:delText>
        </w:r>
      </w:del>
      <w:del w:id="3" w:author="Claudia Rosca" w:date="2018-08-14T08:45:00Z">
        <w:r w:rsidR="00BB2CAB" w:rsidDel="004F1461">
          <w:rPr>
            <w:rFonts w:ascii="Arial" w:hAnsi="Arial" w:cs="Arial"/>
            <w:b/>
          </w:rPr>
          <w:delText>ale</w:delText>
        </w:r>
        <w:r w:rsidDel="004F1461">
          <w:rPr>
            <w:rFonts w:ascii="Arial" w:hAnsi="Arial" w:cs="Arial"/>
            <w:b/>
          </w:rPr>
          <w:delText xml:space="preserve"> </w:delText>
        </w:r>
      </w:del>
      <w:ins w:id="4" w:author="Claudia Rosca" w:date="2018-08-14T08:47:00Z">
        <w:r w:rsidR="004F1461">
          <w:rPr>
            <w:rFonts w:ascii="Arial" w:hAnsi="Arial" w:cs="Arial"/>
            <w:b/>
          </w:rPr>
          <w:t xml:space="preserve"> </w:t>
        </w:r>
      </w:ins>
      <w:bookmarkStart w:id="5" w:name="_Hlk521999842"/>
      <w:commentRangeEnd w:id="1"/>
      <w:ins w:id="6" w:author="Claudia Rosca" w:date="2018-08-14T09:12:00Z">
        <w:r w:rsidR="009503F5">
          <w:rPr>
            <w:rStyle w:val="Referincomentariu"/>
          </w:rPr>
          <w:commentReference w:id="1"/>
        </w:r>
      </w:ins>
      <w:r>
        <w:rPr>
          <w:rFonts w:ascii="Arial" w:hAnsi="Arial" w:cs="Arial"/>
          <w:b/>
        </w:rPr>
        <w:t>Ordinul</w:t>
      </w:r>
      <w:r w:rsidR="004F1461">
        <w:rPr>
          <w:rFonts w:ascii="Arial" w:hAnsi="Arial" w:cs="Arial"/>
          <w:b/>
        </w:rPr>
        <w:t>ui</w:t>
      </w:r>
      <w:r>
        <w:rPr>
          <w:rFonts w:ascii="Arial" w:hAnsi="Arial" w:cs="Arial"/>
          <w:b/>
        </w:rPr>
        <w:t xml:space="preserve"> ministrului educa</w:t>
      </w:r>
      <w:r w:rsidR="00622EAB">
        <w:rPr>
          <w:rFonts w:ascii="Arial" w:hAnsi="Arial" w:cs="Arial"/>
          <w:b/>
        </w:rPr>
        <w:t>ț</w:t>
      </w:r>
      <w:r>
        <w:rPr>
          <w:rFonts w:ascii="Arial" w:hAnsi="Arial" w:cs="Arial"/>
          <w:b/>
        </w:rPr>
        <w:t>iei</w:t>
      </w:r>
      <w:r w:rsidR="006328F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na</w:t>
      </w:r>
      <w:r w:rsidR="00622EAB">
        <w:rPr>
          <w:rFonts w:ascii="Arial" w:hAnsi="Arial" w:cs="Arial"/>
          <w:b/>
        </w:rPr>
        <w:t>ț</w:t>
      </w:r>
      <w:r>
        <w:rPr>
          <w:rFonts w:ascii="Arial" w:hAnsi="Arial" w:cs="Arial"/>
          <w:b/>
        </w:rPr>
        <w:t xml:space="preserve">ionale </w:t>
      </w:r>
      <w:r w:rsidR="00622EAB">
        <w:rPr>
          <w:rFonts w:ascii="Arial" w:hAnsi="Arial" w:cs="Arial"/>
          <w:b/>
        </w:rPr>
        <w:t>ș</w:t>
      </w:r>
      <w:r w:rsidR="00F2473E">
        <w:rPr>
          <w:rFonts w:ascii="Arial" w:hAnsi="Arial" w:cs="Arial"/>
          <w:b/>
        </w:rPr>
        <w:t>i cercet</w:t>
      </w:r>
      <w:r w:rsidR="00622EAB">
        <w:rPr>
          <w:rFonts w:ascii="Arial" w:hAnsi="Arial" w:cs="Arial"/>
          <w:b/>
        </w:rPr>
        <w:t>ă</w:t>
      </w:r>
      <w:r w:rsidR="00F2473E">
        <w:rPr>
          <w:rFonts w:ascii="Arial" w:hAnsi="Arial" w:cs="Arial"/>
          <w:b/>
        </w:rPr>
        <w:t xml:space="preserve">rii </w:t>
      </w:r>
      <w:r w:rsidR="00622EAB">
        <w:rPr>
          <w:rFonts w:ascii="Arial" w:hAnsi="Arial" w:cs="Arial"/>
          <w:b/>
        </w:rPr>
        <w:t>ș</w:t>
      </w:r>
      <w:r w:rsidR="00F2473E">
        <w:rPr>
          <w:rFonts w:ascii="Arial" w:hAnsi="Arial" w:cs="Arial"/>
          <w:b/>
        </w:rPr>
        <w:t>tiin</w:t>
      </w:r>
      <w:r w:rsidR="00622EAB">
        <w:rPr>
          <w:rFonts w:ascii="Arial" w:hAnsi="Arial" w:cs="Arial"/>
          <w:b/>
        </w:rPr>
        <w:t>ț</w:t>
      </w:r>
      <w:r w:rsidR="00F2473E">
        <w:rPr>
          <w:rFonts w:ascii="Arial" w:hAnsi="Arial" w:cs="Arial"/>
          <w:b/>
        </w:rPr>
        <w:t xml:space="preserve">ifice </w:t>
      </w:r>
      <w:r>
        <w:rPr>
          <w:rFonts w:ascii="Arial" w:hAnsi="Arial" w:cs="Arial"/>
          <w:b/>
        </w:rPr>
        <w:t>nr. 3590/2016, privind</w:t>
      </w:r>
      <w:r w:rsidR="00F519D0">
        <w:rPr>
          <w:rFonts w:ascii="Arial" w:hAnsi="Arial" w:cs="Arial"/>
          <w:b/>
        </w:rPr>
        <w:t xml:space="preserve"> aprobarea planurilor-cadru de </w:t>
      </w:r>
      <w:r w:rsidR="00622EAB">
        <w:rPr>
          <w:rFonts w:ascii="Arial" w:hAnsi="Arial" w:cs="Arial"/>
          <w:b/>
        </w:rPr>
        <w:t>î</w:t>
      </w:r>
      <w:r>
        <w:rPr>
          <w:rFonts w:ascii="Arial" w:hAnsi="Arial" w:cs="Arial"/>
          <w:b/>
        </w:rPr>
        <w:t>nv</w:t>
      </w:r>
      <w:r w:rsidR="00622EAB">
        <w:rPr>
          <w:rFonts w:ascii="Arial" w:hAnsi="Arial" w:cs="Arial"/>
          <w:b/>
        </w:rPr>
        <w:t>ăță</w:t>
      </w:r>
      <w:r>
        <w:rPr>
          <w:rFonts w:ascii="Arial" w:hAnsi="Arial" w:cs="Arial"/>
          <w:b/>
        </w:rPr>
        <w:t>m</w:t>
      </w:r>
      <w:r w:rsidR="00622EAB">
        <w:rPr>
          <w:rFonts w:ascii="Arial" w:hAnsi="Arial" w:cs="Arial"/>
          <w:b/>
        </w:rPr>
        <w:t>â</w:t>
      </w:r>
      <w:r>
        <w:rPr>
          <w:rFonts w:ascii="Arial" w:hAnsi="Arial" w:cs="Arial"/>
          <w:b/>
        </w:rPr>
        <w:t xml:space="preserve">nt pentru </w:t>
      </w:r>
      <w:r w:rsidR="00622EAB">
        <w:rPr>
          <w:rFonts w:ascii="Arial" w:hAnsi="Arial" w:cs="Arial"/>
          <w:b/>
        </w:rPr>
        <w:t>î</w:t>
      </w:r>
      <w:r>
        <w:rPr>
          <w:rFonts w:ascii="Arial" w:hAnsi="Arial" w:cs="Arial"/>
          <w:b/>
        </w:rPr>
        <w:t>nv</w:t>
      </w:r>
      <w:r w:rsidR="00622EAB">
        <w:rPr>
          <w:rFonts w:ascii="Arial" w:hAnsi="Arial" w:cs="Arial"/>
          <w:b/>
        </w:rPr>
        <w:t>ăță</w:t>
      </w:r>
      <w:r>
        <w:rPr>
          <w:rFonts w:ascii="Arial" w:hAnsi="Arial" w:cs="Arial"/>
          <w:b/>
        </w:rPr>
        <w:t>m</w:t>
      </w:r>
      <w:r w:rsidR="00622EAB">
        <w:rPr>
          <w:rFonts w:ascii="Arial" w:hAnsi="Arial" w:cs="Arial"/>
          <w:b/>
        </w:rPr>
        <w:t>â</w:t>
      </w:r>
      <w:r>
        <w:rPr>
          <w:rFonts w:ascii="Arial" w:hAnsi="Arial" w:cs="Arial"/>
          <w:b/>
        </w:rPr>
        <w:t>ntul gimnazial</w:t>
      </w:r>
      <w:bookmarkEnd w:id="5"/>
    </w:p>
    <w:p w14:paraId="6C2AC106" w14:textId="77777777" w:rsidR="00B2676C" w:rsidRDefault="00B2676C" w:rsidP="00B2676C">
      <w:pPr>
        <w:spacing w:after="0"/>
        <w:jc w:val="center"/>
        <w:rPr>
          <w:rFonts w:ascii="Arial" w:hAnsi="Arial" w:cs="Arial"/>
          <w:b/>
          <w:bCs/>
          <w:noProof/>
        </w:rPr>
      </w:pPr>
    </w:p>
    <w:p w14:paraId="3F3BE988" w14:textId="77777777" w:rsidR="00B2676C" w:rsidRPr="00E2120A" w:rsidRDefault="00622EAB" w:rsidP="00B2676C">
      <w:pPr>
        <w:spacing w:after="0"/>
        <w:ind w:firstLine="7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Î</w:t>
      </w:r>
      <w:r w:rsidR="00B2676C" w:rsidRPr="00E2120A">
        <w:rPr>
          <w:rFonts w:ascii="Arial" w:hAnsi="Arial" w:cs="Arial"/>
          <w:noProof/>
        </w:rPr>
        <w:t>n conf</w:t>
      </w:r>
      <w:r w:rsidR="00B2676C">
        <w:rPr>
          <w:rFonts w:ascii="Arial" w:hAnsi="Arial" w:cs="Arial"/>
          <w:noProof/>
        </w:rPr>
        <w:t>ormitate cu prevederile art. 65</w:t>
      </w:r>
      <w:r w:rsidR="00B2676C" w:rsidRPr="00E2120A">
        <w:rPr>
          <w:rFonts w:ascii="Arial" w:hAnsi="Arial" w:cs="Arial"/>
          <w:noProof/>
        </w:rPr>
        <w:t xml:space="preserve"> alin (4) din Legea educa</w:t>
      </w:r>
      <w:r>
        <w:rPr>
          <w:rFonts w:ascii="Arial" w:hAnsi="Arial" w:cs="Arial"/>
          <w:noProof/>
        </w:rPr>
        <w:t>ț</w:t>
      </w:r>
      <w:r w:rsidR="00B2676C" w:rsidRPr="00E2120A">
        <w:rPr>
          <w:rFonts w:ascii="Arial" w:hAnsi="Arial" w:cs="Arial"/>
          <w:noProof/>
        </w:rPr>
        <w:t>iei na</w:t>
      </w:r>
      <w:r>
        <w:rPr>
          <w:rFonts w:ascii="Arial" w:hAnsi="Arial" w:cs="Arial"/>
          <w:noProof/>
        </w:rPr>
        <w:t>ț</w:t>
      </w:r>
      <w:r w:rsidR="00B2676C" w:rsidRPr="00E2120A">
        <w:rPr>
          <w:rFonts w:ascii="Arial" w:hAnsi="Arial" w:cs="Arial"/>
          <w:noProof/>
        </w:rPr>
        <w:t xml:space="preserve">ionale nr.1/2011, </w:t>
      </w:r>
      <w:r w:rsidR="00B2676C" w:rsidRPr="00E2120A">
        <w:rPr>
          <w:rFonts w:ascii="Arial" w:hAnsi="Arial" w:cs="Arial"/>
        </w:rPr>
        <w:t>cu modific</w:t>
      </w:r>
      <w:r>
        <w:rPr>
          <w:rFonts w:ascii="Arial" w:hAnsi="Arial" w:cs="Arial"/>
        </w:rPr>
        <w:t>ă</w:t>
      </w:r>
      <w:r w:rsidR="00B2676C" w:rsidRPr="00E2120A">
        <w:rPr>
          <w:rFonts w:ascii="Arial" w:hAnsi="Arial" w:cs="Arial"/>
        </w:rPr>
        <w:t xml:space="preserve">rile </w:t>
      </w:r>
      <w:r>
        <w:rPr>
          <w:rFonts w:ascii="Arial" w:hAnsi="Arial" w:cs="Arial"/>
        </w:rPr>
        <w:t>ș</w:t>
      </w:r>
      <w:r w:rsidR="00B2676C" w:rsidRPr="00E2120A">
        <w:rPr>
          <w:rFonts w:ascii="Arial" w:hAnsi="Arial" w:cs="Arial"/>
        </w:rPr>
        <w:t>i complet</w:t>
      </w:r>
      <w:r>
        <w:rPr>
          <w:rFonts w:ascii="Arial" w:hAnsi="Arial" w:cs="Arial"/>
        </w:rPr>
        <w:t>ă</w:t>
      </w:r>
      <w:r w:rsidR="00B2676C" w:rsidRPr="00E2120A">
        <w:rPr>
          <w:rFonts w:ascii="Arial" w:hAnsi="Arial" w:cs="Arial"/>
        </w:rPr>
        <w:t>rile ulterioare,</w:t>
      </w:r>
      <w:ins w:id="7" w:author="Claudia Rosca" w:date="2018-08-14T08:45:00Z">
        <w:r w:rsidR="004F1461">
          <w:rPr>
            <w:rFonts w:ascii="Arial" w:hAnsi="Arial" w:cs="Arial"/>
          </w:rPr>
          <w:t xml:space="preserve"> și ale</w:t>
        </w:r>
      </w:ins>
    </w:p>
    <w:p w14:paraId="787AE50A" w14:textId="77777777" w:rsidR="001F242A" w:rsidRDefault="00622EAB" w:rsidP="001F242A">
      <w:pPr>
        <w:spacing w:after="0"/>
        <w:ind w:firstLine="720"/>
        <w:rPr>
          <w:rFonts w:ascii="Arial" w:hAnsi="Arial" w:cs="Arial"/>
        </w:rPr>
      </w:pPr>
      <w:del w:id="8" w:author="Claudia Rosca" w:date="2018-08-14T08:45:00Z">
        <w:r w:rsidDel="004F1461">
          <w:rPr>
            <w:rFonts w:ascii="Arial" w:hAnsi="Arial" w:cs="Arial"/>
          </w:rPr>
          <w:delText>Î</w:delText>
        </w:r>
        <w:r w:rsidR="001F242A" w:rsidRPr="00E2120A" w:rsidDel="004F1461">
          <w:rPr>
            <w:rFonts w:ascii="Arial" w:hAnsi="Arial" w:cs="Arial"/>
          </w:rPr>
          <w:delText>n conformitate cu prevederile</w:delText>
        </w:r>
        <w:r w:rsidR="001F242A" w:rsidDel="004F1461">
          <w:rPr>
            <w:rFonts w:ascii="Arial" w:hAnsi="Arial" w:cs="Arial"/>
          </w:rPr>
          <w:delText xml:space="preserve"> </w:delText>
        </w:r>
      </w:del>
      <w:r w:rsidR="001F242A">
        <w:rPr>
          <w:rFonts w:ascii="Arial" w:hAnsi="Arial" w:cs="Arial"/>
        </w:rPr>
        <w:t xml:space="preserve">art. 6 din Metodologia privind elaborarea </w:t>
      </w:r>
      <w:r>
        <w:rPr>
          <w:rFonts w:ascii="Arial" w:hAnsi="Arial" w:cs="Arial"/>
        </w:rPr>
        <w:t>ș</w:t>
      </w:r>
      <w:r w:rsidR="001F242A">
        <w:rPr>
          <w:rFonts w:ascii="Arial" w:hAnsi="Arial" w:cs="Arial"/>
        </w:rPr>
        <w:t xml:space="preserve">i aprobarea curriculumului </w:t>
      </w:r>
      <w:r>
        <w:rPr>
          <w:rFonts w:ascii="Arial" w:hAnsi="Arial" w:cs="Arial"/>
        </w:rPr>
        <w:t>ș</w:t>
      </w:r>
      <w:r w:rsidR="001F242A">
        <w:rPr>
          <w:rFonts w:ascii="Arial" w:hAnsi="Arial" w:cs="Arial"/>
        </w:rPr>
        <w:t xml:space="preserve">colar – planuri-cadru de </w:t>
      </w:r>
      <w:r>
        <w:rPr>
          <w:rFonts w:ascii="Arial" w:hAnsi="Arial" w:cs="Arial"/>
        </w:rPr>
        <w:t>î</w:t>
      </w:r>
      <w:r w:rsidR="001F242A">
        <w:rPr>
          <w:rFonts w:ascii="Arial" w:hAnsi="Arial" w:cs="Arial"/>
        </w:rPr>
        <w:t>nv</w:t>
      </w:r>
      <w:r>
        <w:rPr>
          <w:rFonts w:ascii="Arial" w:hAnsi="Arial" w:cs="Arial"/>
        </w:rPr>
        <w:t>ăță</w:t>
      </w:r>
      <w:r w:rsidR="001F242A">
        <w:rPr>
          <w:rFonts w:ascii="Arial" w:hAnsi="Arial" w:cs="Arial"/>
        </w:rPr>
        <w:t>m</w:t>
      </w:r>
      <w:r>
        <w:rPr>
          <w:rFonts w:ascii="Arial" w:hAnsi="Arial" w:cs="Arial"/>
        </w:rPr>
        <w:t>â</w:t>
      </w:r>
      <w:r w:rsidR="001F242A">
        <w:rPr>
          <w:rFonts w:ascii="Arial" w:hAnsi="Arial" w:cs="Arial"/>
        </w:rPr>
        <w:t xml:space="preserve">nt </w:t>
      </w:r>
      <w:r>
        <w:rPr>
          <w:rFonts w:ascii="Arial" w:hAnsi="Arial" w:cs="Arial"/>
        </w:rPr>
        <w:t>ș</w:t>
      </w:r>
      <w:r w:rsidR="001F242A">
        <w:rPr>
          <w:rFonts w:ascii="Arial" w:hAnsi="Arial" w:cs="Arial"/>
        </w:rPr>
        <w:t xml:space="preserve">i programe </w:t>
      </w:r>
      <w:r>
        <w:rPr>
          <w:rFonts w:ascii="Arial" w:hAnsi="Arial" w:cs="Arial"/>
        </w:rPr>
        <w:t>ș</w:t>
      </w:r>
      <w:r w:rsidR="001F242A">
        <w:rPr>
          <w:rFonts w:ascii="Arial" w:hAnsi="Arial" w:cs="Arial"/>
        </w:rPr>
        <w:t>colare, aprobat</w:t>
      </w:r>
      <w:r>
        <w:rPr>
          <w:rFonts w:ascii="Arial" w:hAnsi="Arial" w:cs="Arial"/>
        </w:rPr>
        <w:t>ă</w:t>
      </w:r>
      <w:r w:rsidR="001F242A">
        <w:rPr>
          <w:rFonts w:ascii="Arial" w:hAnsi="Arial" w:cs="Arial"/>
        </w:rPr>
        <w:t xml:space="preserve"> prin </w:t>
      </w:r>
      <w:del w:id="9" w:author="Claudia Rosca" w:date="2018-08-14T08:45:00Z">
        <w:r w:rsidR="001F242A" w:rsidDel="004F1461">
          <w:rPr>
            <w:rFonts w:ascii="Arial" w:hAnsi="Arial" w:cs="Arial"/>
          </w:rPr>
          <w:delText xml:space="preserve">Anexa nr. 1 la </w:delText>
        </w:r>
      </w:del>
      <w:r w:rsidR="001F242A" w:rsidRPr="00E2120A">
        <w:rPr>
          <w:rFonts w:ascii="Arial" w:hAnsi="Arial" w:cs="Arial"/>
        </w:rPr>
        <w:t>Ordinul ministrului educa</w:t>
      </w:r>
      <w:r>
        <w:rPr>
          <w:rFonts w:ascii="Arial" w:hAnsi="Arial" w:cs="Arial"/>
        </w:rPr>
        <w:t>ț</w:t>
      </w:r>
      <w:r w:rsidR="001F242A" w:rsidRPr="00E2120A">
        <w:rPr>
          <w:rFonts w:ascii="Arial" w:hAnsi="Arial" w:cs="Arial"/>
        </w:rPr>
        <w:t>iei</w:t>
      </w:r>
      <w:r w:rsidR="006328F5">
        <w:rPr>
          <w:rFonts w:ascii="Arial" w:hAnsi="Arial" w:cs="Arial"/>
        </w:rPr>
        <w:t xml:space="preserve"> </w:t>
      </w:r>
      <w:r w:rsidR="00847C22">
        <w:rPr>
          <w:rFonts w:ascii="Arial" w:hAnsi="Arial" w:cs="Arial"/>
        </w:rPr>
        <w:t>na</w:t>
      </w:r>
      <w:r>
        <w:rPr>
          <w:rFonts w:ascii="Arial" w:hAnsi="Arial" w:cs="Arial"/>
        </w:rPr>
        <w:t>ț</w:t>
      </w:r>
      <w:r w:rsidR="00847C22">
        <w:rPr>
          <w:rFonts w:ascii="Arial" w:hAnsi="Arial" w:cs="Arial"/>
        </w:rPr>
        <w:t>ionale</w:t>
      </w:r>
      <w:r w:rsidR="00F2473E">
        <w:rPr>
          <w:rFonts w:ascii="Arial" w:hAnsi="Arial" w:cs="Arial"/>
        </w:rPr>
        <w:t xml:space="preserve"> </w:t>
      </w:r>
      <w:r w:rsidR="001F242A" w:rsidRPr="00E2120A">
        <w:rPr>
          <w:rFonts w:ascii="Arial" w:hAnsi="Arial" w:cs="Arial"/>
        </w:rPr>
        <w:t xml:space="preserve">nr. 3593/ 2014, </w:t>
      </w:r>
    </w:p>
    <w:p w14:paraId="1DB19A49" w14:textId="77777777" w:rsidR="00B2676C" w:rsidRPr="00E2120A" w:rsidDel="004F1461" w:rsidRDefault="00622EAB" w:rsidP="00B2676C">
      <w:pPr>
        <w:spacing w:after="0"/>
        <w:ind w:firstLine="720"/>
        <w:rPr>
          <w:del w:id="10" w:author="Claudia Rosca" w:date="2018-08-14T08:45:00Z"/>
          <w:rFonts w:ascii="Arial" w:hAnsi="Arial" w:cs="Arial"/>
        </w:rPr>
      </w:pPr>
      <w:del w:id="11" w:author="Claudia Rosca" w:date="2018-08-14T08:45:00Z">
        <w:r w:rsidDel="004F1461">
          <w:rPr>
            <w:rFonts w:ascii="Arial" w:hAnsi="Arial" w:cs="Arial"/>
          </w:rPr>
          <w:delText>Î</w:delText>
        </w:r>
        <w:r w:rsidR="00B2676C" w:rsidDel="004F1461">
          <w:rPr>
            <w:rFonts w:ascii="Arial" w:hAnsi="Arial" w:cs="Arial"/>
          </w:rPr>
          <w:delText>n conformitate cu prevederile Ordinului ministrului educa</w:delText>
        </w:r>
        <w:r w:rsidDel="004F1461">
          <w:rPr>
            <w:rFonts w:ascii="Arial" w:hAnsi="Arial" w:cs="Arial"/>
          </w:rPr>
          <w:delText>ț</w:delText>
        </w:r>
        <w:r w:rsidR="00B2676C" w:rsidDel="004F1461">
          <w:rPr>
            <w:rFonts w:ascii="Arial" w:hAnsi="Arial" w:cs="Arial"/>
          </w:rPr>
          <w:delText>iei na</w:delText>
        </w:r>
        <w:r w:rsidDel="004F1461">
          <w:rPr>
            <w:rFonts w:ascii="Arial" w:hAnsi="Arial" w:cs="Arial"/>
          </w:rPr>
          <w:delText>ț</w:delText>
        </w:r>
        <w:r w:rsidR="00B2676C" w:rsidDel="004F1461">
          <w:rPr>
            <w:rFonts w:ascii="Arial" w:hAnsi="Arial" w:cs="Arial"/>
          </w:rPr>
          <w:delText>ionale</w:delText>
        </w:r>
        <w:r w:rsidR="00847C22" w:rsidDel="004F1461">
          <w:rPr>
            <w:rFonts w:ascii="Arial" w:hAnsi="Arial" w:cs="Arial"/>
          </w:rPr>
          <w:delText xml:space="preserve"> </w:delText>
        </w:r>
        <w:r w:rsidDel="004F1461">
          <w:rPr>
            <w:rFonts w:ascii="Arial" w:hAnsi="Arial" w:cs="Arial"/>
          </w:rPr>
          <w:delText>ș</w:delText>
        </w:r>
        <w:r w:rsidR="00847C22" w:rsidDel="004F1461">
          <w:rPr>
            <w:rFonts w:ascii="Arial" w:hAnsi="Arial" w:cs="Arial"/>
          </w:rPr>
          <w:delText>i cercet</w:delText>
        </w:r>
        <w:r w:rsidDel="004F1461">
          <w:rPr>
            <w:rFonts w:ascii="Arial" w:hAnsi="Arial" w:cs="Arial"/>
          </w:rPr>
          <w:delText>ă</w:delText>
        </w:r>
        <w:r w:rsidR="00847C22" w:rsidDel="004F1461">
          <w:rPr>
            <w:rFonts w:ascii="Arial" w:hAnsi="Arial" w:cs="Arial"/>
          </w:rPr>
          <w:delText xml:space="preserve">rii </w:delText>
        </w:r>
        <w:r w:rsidDel="004F1461">
          <w:rPr>
            <w:rFonts w:ascii="Arial" w:hAnsi="Arial" w:cs="Arial"/>
          </w:rPr>
          <w:delText>ș</w:delText>
        </w:r>
        <w:r w:rsidR="00847C22" w:rsidDel="004F1461">
          <w:rPr>
            <w:rFonts w:ascii="Arial" w:hAnsi="Arial" w:cs="Arial"/>
          </w:rPr>
          <w:delText>tiin</w:delText>
        </w:r>
        <w:r w:rsidDel="004F1461">
          <w:rPr>
            <w:rFonts w:ascii="Arial" w:hAnsi="Arial" w:cs="Arial"/>
          </w:rPr>
          <w:delText>ț</w:delText>
        </w:r>
        <w:r w:rsidR="00847C22" w:rsidDel="004F1461">
          <w:rPr>
            <w:rFonts w:ascii="Arial" w:hAnsi="Arial" w:cs="Arial"/>
          </w:rPr>
          <w:delText>ifice</w:delText>
        </w:r>
        <w:r w:rsidR="00B2676C" w:rsidDel="004F1461">
          <w:rPr>
            <w:rFonts w:ascii="Arial" w:hAnsi="Arial" w:cs="Arial"/>
          </w:rPr>
          <w:delText xml:space="preserve"> nr. 3590/2016 privind aprobarea planurilor-cadru de </w:delText>
        </w:r>
        <w:r w:rsidDel="004F1461">
          <w:rPr>
            <w:rFonts w:ascii="Arial" w:hAnsi="Arial" w:cs="Arial"/>
          </w:rPr>
          <w:delText>î</w:delText>
        </w:r>
        <w:r w:rsidR="00B2676C" w:rsidDel="004F1461">
          <w:rPr>
            <w:rFonts w:ascii="Arial" w:hAnsi="Arial" w:cs="Arial"/>
          </w:rPr>
          <w:delText>nv</w:delText>
        </w:r>
        <w:r w:rsidDel="004F1461">
          <w:rPr>
            <w:rFonts w:ascii="Arial" w:hAnsi="Arial" w:cs="Arial"/>
          </w:rPr>
          <w:delText>ăță</w:delText>
        </w:r>
        <w:r w:rsidR="00B2676C" w:rsidDel="004F1461">
          <w:rPr>
            <w:rFonts w:ascii="Arial" w:hAnsi="Arial" w:cs="Arial"/>
          </w:rPr>
          <w:delText>m</w:delText>
        </w:r>
        <w:r w:rsidDel="004F1461">
          <w:rPr>
            <w:rFonts w:ascii="Arial" w:hAnsi="Arial" w:cs="Arial"/>
          </w:rPr>
          <w:delText>â</w:delText>
        </w:r>
        <w:r w:rsidR="00B2676C" w:rsidDel="004F1461">
          <w:rPr>
            <w:rFonts w:ascii="Arial" w:hAnsi="Arial" w:cs="Arial"/>
          </w:rPr>
          <w:delText xml:space="preserve">nt pentru </w:delText>
        </w:r>
        <w:r w:rsidDel="004F1461">
          <w:rPr>
            <w:rFonts w:ascii="Arial" w:hAnsi="Arial" w:cs="Arial"/>
          </w:rPr>
          <w:delText>î</w:delText>
        </w:r>
        <w:r w:rsidR="00B2676C" w:rsidDel="004F1461">
          <w:rPr>
            <w:rFonts w:ascii="Arial" w:hAnsi="Arial" w:cs="Arial"/>
          </w:rPr>
          <w:delText>nv</w:delText>
        </w:r>
        <w:r w:rsidDel="004F1461">
          <w:rPr>
            <w:rFonts w:ascii="Arial" w:hAnsi="Arial" w:cs="Arial"/>
          </w:rPr>
          <w:delText>ăță</w:delText>
        </w:r>
        <w:r w:rsidR="00B2676C" w:rsidDel="004F1461">
          <w:rPr>
            <w:rFonts w:ascii="Arial" w:hAnsi="Arial" w:cs="Arial"/>
          </w:rPr>
          <w:delText>m</w:delText>
        </w:r>
        <w:r w:rsidDel="004F1461">
          <w:rPr>
            <w:rFonts w:ascii="Arial" w:hAnsi="Arial" w:cs="Arial"/>
          </w:rPr>
          <w:delText>â</w:delText>
        </w:r>
        <w:r w:rsidR="00B2676C" w:rsidDel="004F1461">
          <w:rPr>
            <w:rFonts w:ascii="Arial" w:hAnsi="Arial" w:cs="Arial"/>
          </w:rPr>
          <w:delText>ntul gimnazial,</w:delText>
        </w:r>
      </w:del>
    </w:p>
    <w:p w14:paraId="41789A7E" w14:textId="77777777" w:rsidR="00B2676C" w:rsidRPr="00E2120A" w:rsidRDefault="00622EAB" w:rsidP="00B2676C">
      <w:pPr>
        <w:spacing w:after="0"/>
        <w:ind w:firstLine="720"/>
        <w:rPr>
          <w:rFonts w:ascii="Arial" w:hAnsi="Arial" w:cs="Arial"/>
        </w:rPr>
      </w:pPr>
      <w:r>
        <w:rPr>
          <w:rFonts w:ascii="Arial" w:hAnsi="Arial" w:cs="Arial"/>
          <w:noProof/>
        </w:rPr>
        <w:t>Î</w:t>
      </w:r>
      <w:r w:rsidR="00B2676C" w:rsidRPr="00E2120A">
        <w:rPr>
          <w:rFonts w:ascii="Arial" w:hAnsi="Arial" w:cs="Arial"/>
          <w:noProof/>
        </w:rPr>
        <w:t xml:space="preserve">n temeiul </w:t>
      </w:r>
      <w:r w:rsidR="00B2676C">
        <w:rPr>
          <w:rFonts w:ascii="Arial" w:hAnsi="Arial" w:cs="Arial"/>
          <w:noProof/>
        </w:rPr>
        <w:t xml:space="preserve">art. 12 alin. (3) din </w:t>
      </w:r>
      <w:r w:rsidR="00B2676C" w:rsidRPr="00E2120A">
        <w:rPr>
          <w:rFonts w:ascii="Arial" w:hAnsi="Arial" w:cs="Arial"/>
        </w:rPr>
        <w:t>Hot</w:t>
      </w:r>
      <w:r>
        <w:rPr>
          <w:rFonts w:ascii="Arial" w:hAnsi="Arial" w:cs="Arial"/>
        </w:rPr>
        <w:t>ă</w:t>
      </w:r>
      <w:r w:rsidR="00B2676C" w:rsidRPr="00E2120A">
        <w:rPr>
          <w:rFonts w:ascii="Arial" w:hAnsi="Arial" w:cs="Arial"/>
        </w:rPr>
        <w:t>r</w:t>
      </w:r>
      <w:r>
        <w:rPr>
          <w:rFonts w:ascii="Arial" w:hAnsi="Arial" w:cs="Arial"/>
        </w:rPr>
        <w:t>â</w:t>
      </w:r>
      <w:r w:rsidR="00B2676C" w:rsidRPr="00E2120A">
        <w:rPr>
          <w:rFonts w:ascii="Arial" w:hAnsi="Arial" w:cs="Arial"/>
        </w:rPr>
        <w:t>r</w:t>
      </w:r>
      <w:r w:rsidR="00B2676C">
        <w:rPr>
          <w:rFonts w:ascii="Arial" w:hAnsi="Arial" w:cs="Arial"/>
        </w:rPr>
        <w:t>ea</w:t>
      </w:r>
      <w:r w:rsidR="00B2676C" w:rsidRPr="00E2120A">
        <w:rPr>
          <w:rFonts w:ascii="Arial" w:hAnsi="Arial" w:cs="Arial"/>
        </w:rPr>
        <w:t xml:space="preserve"> Guvernului </w:t>
      </w:r>
      <w:r w:rsidR="00B2676C" w:rsidRPr="00F51766">
        <w:rPr>
          <w:rFonts w:ascii="Arial" w:hAnsi="Arial" w:cs="Arial"/>
        </w:rPr>
        <w:t>nr. 26/2017</w:t>
      </w:r>
      <w:r w:rsidR="00B2676C" w:rsidRPr="00E2120A">
        <w:rPr>
          <w:rFonts w:ascii="Arial" w:hAnsi="Arial" w:cs="Arial"/>
        </w:rPr>
        <w:t xml:space="preserve"> privind organizarea </w:t>
      </w:r>
      <w:r>
        <w:rPr>
          <w:rFonts w:ascii="Arial" w:hAnsi="Arial" w:cs="Arial"/>
        </w:rPr>
        <w:t>ș</w:t>
      </w:r>
      <w:r w:rsidR="00B2676C" w:rsidRPr="00E2120A">
        <w:rPr>
          <w:rFonts w:ascii="Arial" w:hAnsi="Arial" w:cs="Arial"/>
        </w:rPr>
        <w:t>i</w:t>
      </w:r>
      <w:r w:rsidR="006328F5">
        <w:rPr>
          <w:rFonts w:ascii="Arial" w:hAnsi="Arial" w:cs="Arial"/>
        </w:rPr>
        <w:t xml:space="preserve"> </w:t>
      </w:r>
      <w:r w:rsidR="00B2676C" w:rsidRPr="00E2120A">
        <w:rPr>
          <w:rFonts w:ascii="Arial" w:hAnsi="Arial" w:cs="Arial"/>
        </w:rPr>
        <w:t>func</w:t>
      </w:r>
      <w:r>
        <w:rPr>
          <w:rFonts w:ascii="Arial" w:hAnsi="Arial" w:cs="Arial"/>
        </w:rPr>
        <w:t>ț</w:t>
      </w:r>
      <w:r w:rsidR="00B2676C" w:rsidRPr="00E2120A">
        <w:rPr>
          <w:rFonts w:ascii="Arial" w:hAnsi="Arial" w:cs="Arial"/>
        </w:rPr>
        <w:t>ionarea Ministerului Educa</w:t>
      </w:r>
      <w:r>
        <w:rPr>
          <w:rFonts w:ascii="Arial" w:hAnsi="Arial" w:cs="Arial"/>
        </w:rPr>
        <w:t>ț</w:t>
      </w:r>
      <w:r w:rsidR="00B2676C" w:rsidRPr="00E2120A">
        <w:rPr>
          <w:rFonts w:ascii="Arial" w:hAnsi="Arial" w:cs="Arial"/>
        </w:rPr>
        <w:t>iei</w:t>
      </w:r>
      <w:r w:rsidR="006328F5">
        <w:rPr>
          <w:rFonts w:ascii="Arial" w:hAnsi="Arial" w:cs="Arial"/>
        </w:rPr>
        <w:t xml:space="preserve"> </w:t>
      </w:r>
      <w:r w:rsidR="00B2676C">
        <w:rPr>
          <w:rFonts w:ascii="Arial" w:hAnsi="Arial" w:cs="Arial"/>
        </w:rPr>
        <w:t>Na</w:t>
      </w:r>
      <w:r>
        <w:rPr>
          <w:rFonts w:ascii="Arial" w:hAnsi="Arial" w:cs="Arial"/>
        </w:rPr>
        <w:t>ț</w:t>
      </w:r>
      <w:r w:rsidR="00B2676C">
        <w:rPr>
          <w:rFonts w:ascii="Arial" w:hAnsi="Arial" w:cs="Arial"/>
        </w:rPr>
        <w:t>ionale</w:t>
      </w:r>
      <w:r w:rsidR="00B2676C" w:rsidRPr="00E2120A">
        <w:rPr>
          <w:rFonts w:ascii="Arial" w:hAnsi="Arial" w:cs="Arial"/>
        </w:rPr>
        <w:t>,</w:t>
      </w:r>
      <w:r w:rsidR="00B2676C">
        <w:rPr>
          <w:rFonts w:ascii="Arial" w:hAnsi="Arial" w:cs="Arial"/>
        </w:rPr>
        <w:t xml:space="preserve"> cu modific</w:t>
      </w:r>
      <w:r>
        <w:rPr>
          <w:rFonts w:ascii="Arial" w:hAnsi="Arial" w:cs="Arial"/>
        </w:rPr>
        <w:t>ă</w:t>
      </w:r>
      <w:r w:rsidR="00B2676C">
        <w:rPr>
          <w:rFonts w:ascii="Arial" w:hAnsi="Arial" w:cs="Arial"/>
        </w:rPr>
        <w:t>rile ulterioare,</w:t>
      </w:r>
    </w:p>
    <w:p w14:paraId="4ACBA18C" w14:textId="77777777" w:rsidR="00B2676C" w:rsidRDefault="00B2676C" w:rsidP="00B2676C">
      <w:pPr>
        <w:spacing w:after="0"/>
        <w:jc w:val="center"/>
        <w:rPr>
          <w:rFonts w:ascii="Arial" w:hAnsi="Arial" w:cs="Arial"/>
          <w:b/>
          <w:bCs/>
        </w:rPr>
      </w:pPr>
    </w:p>
    <w:p w14:paraId="01016688" w14:textId="77777777" w:rsidR="00B2676C" w:rsidRPr="00E2120A" w:rsidRDefault="00B2676C" w:rsidP="00B2676C">
      <w:pPr>
        <w:spacing w:after="0"/>
        <w:jc w:val="center"/>
        <w:rPr>
          <w:rFonts w:ascii="Arial" w:hAnsi="Arial" w:cs="Arial"/>
          <w:b/>
          <w:bCs/>
        </w:rPr>
      </w:pPr>
    </w:p>
    <w:p w14:paraId="2DC72DBF" w14:textId="77777777" w:rsidR="00B2676C" w:rsidRPr="00E2120A" w:rsidRDefault="00B2676C" w:rsidP="00B2676C">
      <w:pPr>
        <w:spacing w:after="0"/>
        <w:jc w:val="center"/>
        <w:rPr>
          <w:rFonts w:ascii="Arial" w:hAnsi="Arial" w:cs="Arial"/>
          <w:b/>
          <w:bCs/>
        </w:rPr>
      </w:pPr>
      <w:r w:rsidRPr="00E2120A">
        <w:rPr>
          <w:rFonts w:ascii="Arial" w:hAnsi="Arial" w:cs="Arial"/>
          <w:b/>
          <w:bCs/>
        </w:rPr>
        <w:t>MINISTRUL EDUCA</w:t>
      </w:r>
      <w:r w:rsidR="00622EAB">
        <w:rPr>
          <w:rFonts w:ascii="Arial" w:hAnsi="Arial" w:cs="Arial"/>
          <w:b/>
          <w:bCs/>
        </w:rPr>
        <w:t>Ț</w:t>
      </w:r>
      <w:r w:rsidRPr="00E2120A">
        <w:rPr>
          <w:rFonts w:ascii="Arial" w:hAnsi="Arial" w:cs="Arial"/>
          <w:b/>
          <w:bCs/>
        </w:rPr>
        <w:t xml:space="preserve">IEI </w:t>
      </w:r>
      <w:r>
        <w:rPr>
          <w:rFonts w:ascii="Arial" w:hAnsi="Arial" w:cs="Arial"/>
          <w:b/>
          <w:bCs/>
        </w:rPr>
        <w:t>NA</w:t>
      </w:r>
      <w:r w:rsidR="00622EAB">
        <w:rPr>
          <w:rFonts w:ascii="Arial" w:hAnsi="Arial" w:cs="Arial"/>
          <w:b/>
          <w:bCs/>
        </w:rPr>
        <w:t>Ț</w:t>
      </w:r>
      <w:r>
        <w:rPr>
          <w:rFonts w:ascii="Arial" w:hAnsi="Arial" w:cs="Arial"/>
          <w:b/>
          <w:bCs/>
        </w:rPr>
        <w:t>IONALE</w:t>
      </w:r>
    </w:p>
    <w:p w14:paraId="4D32D706" w14:textId="77777777" w:rsidR="00B2676C" w:rsidRPr="00E2120A" w:rsidRDefault="00B2676C" w:rsidP="00B2676C">
      <w:pPr>
        <w:spacing w:after="0"/>
        <w:jc w:val="center"/>
        <w:rPr>
          <w:rFonts w:ascii="Arial" w:hAnsi="Arial" w:cs="Arial"/>
          <w:b/>
          <w:bCs/>
        </w:rPr>
      </w:pPr>
      <w:r w:rsidRPr="00E2120A">
        <w:rPr>
          <w:rFonts w:ascii="Arial" w:hAnsi="Arial" w:cs="Arial"/>
          <w:b/>
          <w:bCs/>
        </w:rPr>
        <w:t>emite prezentul ordin:</w:t>
      </w:r>
    </w:p>
    <w:p w14:paraId="326FCFF8" w14:textId="77777777" w:rsidR="00B2676C" w:rsidRDefault="00B2676C" w:rsidP="00B2676C">
      <w:pPr>
        <w:spacing w:after="0"/>
        <w:jc w:val="center"/>
        <w:rPr>
          <w:rFonts w:ascii="Arial" w:hAnsi="Arial" w:cs="Arial"/>
          <w:b/>
          <w:bCs/>
        </w:rPr>
      </w:pPr>
    </w:p>
    <w:p w14:paraId="068A2388" w14:textId="77777777" w:rsidR="00B11E29" w:rsidRPr="00E2120A" w:rsidRDefault="00B11E29" w:rsidP="00B2676C">
      <w:pPr>
        <w:spacing w:after="0"/>
        <w:jc w:val="center"/>
        <w:rPr>
          <w:rFonts w:ascii="Arial" w:hAnsi="Arial" w:cs="Arial"/>
          <w:b/>
          <w:bCs/>
        </w:rPr>
      </w:pPr>
    </w:p>
    <w:p w14:paraId="7C81C1FD" w14:textId="15F1C686" w:rsidR="004F1461" w:rsidRDefault="00B2676C" w:rsidP="006D2C2F">
      <w:pPr>
        <w:spacing w:after="0"/>
        <w:rPr>
          <w:ins w:id="12" w:author="Claudia Rosca" w:date="2018-08-14T08:49:00Z"/>
          <w:rFonts w:ascii="Arial" w:hAnsi="Arial" w:cs="Arial"/>
          <w:b/>
        </w:rPr>
      </w:pPr>
      <w:r w:rsidRPr="00E2120A">
        <w:rPr>
          <w:rFonts w:ascii="Arial" w:hAnsi="Arial" w:cs="Arial"/>
          <w:b/>
        </w:rPr>
        <w:t xml:space="preserve">Art. </w:t>
      </w:r>
      <w:del w:id="13" w:author="Claudia Rosca" w:date="2018-08-14T08:48:00Z">
        <w:r w:rsidRPr="00E2120A" w:rsidDel="004F1461">
          <w:rPr>
            <w:rFonts w:ascii="Arial" w:hAnsi="Arial" w:cs="Arial"/>
            <w:b/>
          </w:rPr>
          <w:delText>1</w:delText>
        </w:r>
      </w:del>
      <w:ins w:id="14" w:author="Claudia Rosca" w:date="2018-08-14T08:48:00Z">
        <w:r w:rsidR="004F1461">
          <w:rPr>
            <w:rFonts w:ascii="Arial" w:hAnsi="Arial" w:cs="Arial"/>
            <w:b/>
          </w:rPr>
          <w:t>I</w:t>
        </w:r>
      </w:ins>
      <w:r w:rsidRPr="00E2120A">
        <w:rPr>
          <w:rFonts w:ascii="Arial" w:hAnsi="Arial" w:cs="Arial"/>
          <w:b/>
        </w:rPr>
        <w:t>.</w:t>
      </w:r>
      <w:r w:rsidR="00C05B87">
        <w:rPr>
          <w:rFonts w:ascii="Arial" w:hAnsi="Arial" w:cs="Arial"/>
          <w:b/>
        </w:rPr>
        <w:t xml:space="preserve"> </w:t>
      </w:r>
      <w:ins w:id="15" w:author="Claudia Rosca" w:date="2018-08-14T08:48:00Z">
        <w:r w:rsidR="004F1461">
          <w:rPr>
            <w:rFonts w:ascii="Arial" w:hAnsi="Arial" w:cs="Arial"/>
            <w:b/>
          </w:rPr>
          <w:t>Ordinul ministrului educației naționale și cercetării științifice nr. 3590/2016, privind aprobarea planurilor-cadru de învățământ pentru învățământul gimnazial, publicat în M</w:t>
        </w:r>
      </w:ins>
      <w:ins w:id="16" w:author="Claudia Rosca" w:date="2018-08-14T09:19:00Z">
        <w:r w:rsidR="00016EA1">
          <w:rPr>
            <w:rFonts w:ascii="Arial" w:hAnsi="Arial" w:cs="Arial"/>
            <w:b/>
          </w:rPr>
          <w:t>o</w:t>
        </w:r>
      </w:ins>
      <w:ins w:id="17" w:author="Claudia Rosca" w:date="2018-08-14T08:48:00Z">
        <w:r w:rsidR="004F1461">
          <w:rPr>
            <w:rFonts w:ascii="Arial" w:hAnsi="Arial" w:cs="Arial"/>
            <w:b/>
          </w:rPr>
          <w:t>ni</w:t>
        </w:r>
      </w:ins>
      <w:ins w:id="18" w:author="Claudia Rosca" w:date="2018-08-14T08:49:00Z">
        <w:r w:rsidR="004F1461">
          <w:rPr>
            <w:rFonts w:ascii="Arial" w:hAnsi="Arial" w:cs="Arial"/>
            <w:b/>
          </w:rPr>
          <w:t xml:space="preserve">torul Oficial al </w:t>
        </w:r>
      </w:ins>
      <w:ins w:id="19" w:author="Claudia Rosca" w:date="2018-08-14T09:19:00Z">
        <w:r w:rsidR="00016EA1">
          <w:rPr>
            <w:rFonts w:ascii="Arial" w:hAnsi="Arial" w:cs="Arial"/>
            <w:b/>
          </w:rPr>
          <w:t>R</w:t>
        </w:r>
      </w:ins>
      <w:ins w:id="20" w:author="Claudia Rosca" w:date="2018-08-14T08:49:00Z">
        <w:r w:rsidR="004F1461">
          <w:rPr>
            <w:rFonts w:ascii="Arial" w:hAnsi="Arial" w:cs="Arial"/>
            <w:b/>
          </w:rPr>
          <w:t xml:space="preserve">omâniei, Partea </w:t>
        </w:r>
      </w:ins>
      <w:ins w:id="21" w:author="Claudia Rosca" w:date="2018-08-14T09:19:00Z">
        <w:r w:rsidR="00016EA1">
          <w:rPr>
            <w:rFonts w:ascii="Arial" w:hAnsi="Arial" w:cs="Arial"/>
            <w:b/>
          </w:rPr>
          <w:t>I</w:t>
        </w:r>
      </w:ins>
      <w:ins w:id="22" w:author="Claudia Rosca" w:date="2018-08-14T08:49:00Z">
        <w:r w:rsidR="004F1461">
          <w:rPr>
            <w:rFonts w:ascii="Arial" w:hAnsi="Arial" w:cs="Arial"/>
            <w:b/>
          </w:rPr>
          <w:t xml:space="preserve">, </w:t>
        </w:r>
      </w:ins>
      <w:ins w:id="23" w:author="Claudia Rosca" w:date="2018-08-14T09:51:00Z">
        <w:r w:rsidR="00671DC7">
          <w:rPr>
            <w:rFonts w:ascii="Arial" w:hAnsi="Arial" w:cs="Arial"/>
            <w:b/>
          </w:rPr>
          <w:t xml:space="preserve">nr. 446 din 15 iunie 2016, </w:t>
        </w:r>
      </w:ins>
      <w:ins w:id="24" w:author="Claudia Rosca" w:date="2018-08-14T08:49:00Z">
        <w:r w:rsidR="004F1461">
          <w:rPr>
            <w:rFonts w:ascii="Arial" w:hAnsi="Arial" w:cs="Arial"/>
            <w:b/>
          </w:rPr>
          <w:t>se modifică și se completează după cum urmează:</w:t>
        </w:r>
      </w:ins>
    </w:p>
    <w:p w14:paraId="18FBFFD9" w14:textId="77777777" w:rsidR="004F1461" w:rsidRDefault="004F1461" w:rsidP="006D2C2F">
      <w:pPr>
        <w:spacing w:after="0"/>
        <w:rPr>
          <w:ins w:id="25" w:author="Claudia Rosca" w:date="2018-08-14T08:48:00Z"/>
          <w:rFonts w:ascii="Arial" w:hAnsi="Arial" w:cs="Arial"/>
        </w:rPr>
      </w:pPr>
      <w:ins w:id="26" w:author="Claudia Rosca" w:date="2018-08-14T08:48:00Z">
        <w:r>
          <w:rPr>
            <w:rFonts w:ascii="Arial" w:hAnsi="Arial" w:cs="Arial"/>
          </w:rPr>
          <w:t xml:space="preserve"> </w:t>
        </w:r>
      </w:ins>
      <w:moveFromRangeStart w:id="27" w:author="Claudia Rosca" w:date="2018-08-14T08:49:00Z" w:name="move521999911"/>
      <w:moveFrom w:id="28" w:author="Claudia Rosca" w:date="2018-08-14T08:49:00Z">
        <w:r w:rsidR="00622EAB" w:rsidDel="004F1461">
          <w:rPr>
            <w:rFonts w:ascii="Arial" w:hAnsi="Arial" w:cs="Arial"/>
          </w:rPr>
          <w:t>Î</w:t>
        </w:r>
      </w:moveFrom>
      <w:moveFromRangeEnd w:id="27"/>
    </w:p>
    <w:p w14:paraId="1692E1E8" w14:textId="444024BA" w:rsidR="00A12B91" w:rsidRDefault="004F1461" w:rsidP="006D2C2F">
      <w:pPr>
        <w:spacing w:after="0"/>
        <w:rPr>
          <w:ins w:id="29" w:author="Claudia Rosca" w:date="2018-08-14T08:54:00Z"/>
          <w:rStyle w:val="ppar1"/>
          <w:color w:val="000000"/>
        </w:rPr>
      </w:pPr>
      <w:proofErr w:type="spellStart"/>
      <w:ins w:id="30" w:author="Claudia Rosca" w:date="2018-08-14T08:49:00Z">
        <w:r>
          <w:rPr>
            <w:rFonts w:ascii="Arial" w:hAnsi="Arial" w:cs="Arial"/>
          </w:rPr>
          <w:t>1.</w:t>
        </w:r>
      </w:ins>
      <w:moveToRangeStart w:id="31" w:author="Claudia Rosca" w:date="2018-08-14T08:49:00Z" w:name="move521999911"/>
      <w:moveTo w:id="32" w:author="Claudia Rosca" w:date="2018-08-14T08:49:00Z">
        <w:del w:id="33" w:author="Claudia Rosca" w:date="2018-08-14T08:49:00Z">
          <w:r w:rsidDel="004F1461">
            <w:rPr>
              <w:rFonts w:ascii="Arial" w:hAnsi="Arial" w:cs="Arial"/>
            </w:rPr>
            <w:delText>Î</w:delText>
          </w:r>
        </w:del>
      </w:moveTo>
      <w:moveToRangeEnd w:id="31"/>
      <w:ins w:id="34" w:author="Claudia Rosca" w:date="2018-08-14T08:58:00Z">
        <w:r w:rsidR="00A12B91">
          <w:rPr>
            <w:rFonts w:ascii="Arial" w:hAnsi="Arial" w:cs="Arial"/>
          </w:rPr>
          <w:t>Î</w:t>
        </w:r>
      </w:ins>
      <w:r w:rsidR="00B2676C" w:rsidRPr="00BB2CAB">
        <w:rPr>
          <w:rFonts w:ascii="Arial" w:hAnsi="Arial" w:cs="Arial"/>
        </w:rPr>
        <w:t>ncep</w:t>
      </w:r>
      <w:r w:rsidR="00622EAB">
        <w:rPr>
          <w:rFonts w:ascii="Arial" w:hAnsi="Arial" w:cs="Arial"/>
        </w:rPr>
        <w:t>â</w:t>
      </w:r>
      <w:r w:rsidR="00B2676C" w:rsidRPr="00BB2CAB">
        <w:rPr>
          <w:rFonts w:ascii="Arial" w:hAnsi="Arial" w:cs="Arial"/>
        </w:rPr>
        <w:t>nd</w:t>
      </w:r>
      <w:proofErr w:type="spellEnd"/>
      <w:r w:rsidR="00B2676C" w:rsidRPr="00BB2CAB">
        <w:rPr>
          <w:rFonts w:ascii="Arial" w:hAnsi="Arial" w:cs="Arial"/>
        </w:rPr>
        <w:t xml:space="preserve"> cu anul </w:t>
      </w:r>
      <w:r w:rsidR="00622EAB">
        <w:rPr>
          <w:rFonts w:ascii="Arial" w:hAnsi="Arial" w:cs="Arial"/>
        </w:rPr>
        <w:t>ș</w:t>
      </w:r>
      <w:r w:rsidR="00B2676C" w:rsidRPr="00BB2CAB">
        <w:rPr>
          <w:rFonts w:ascii="Arial" w:hAnsi="Arial" w:cs="Arial"/>
        </w:rPr>
        <w:t>colar 2018-2019,</w:t>
      </w:r>
      <w:r w:rsidR="002255BE">
        <w:rPr>
          <w:rFonts w:ascii="Arial" w:hAnsi="Arial" w:cs="Arial"/>
        </w:rPr>
        <w:t xml:space="preserve"> </w:t>
      </w:r>
      <w:ins w:id="35" w:author="Claudia Rosca" w:date="2018-08-14T08:58:00Z">
        <w:r w:rsidR="00A12B91">
          <w:rPr>
            <w:rFonts w:ascii="Arial" w:hAnsi="Arial" w:cs="Arial"/>
          </w:rPr>
          <w:t>l</w:t>
        </w:r>
      </w:ins>
      <w:ins w:id="36" w:author="Claudia Rosca" w:date="2018-08-14T08:52:00Z">
        <w:r>
          <w:rPr>
            <w:rFonts w:ascii="Arial" w:hAnsi="Arial" w:cs="Arial"/>
          </w:rPr>
          <w:t>a anexele nr. 2-</w:t>
        </w:r>
      </w:ins>
      <w:commentRangeStart w:id="37"/>
      <w:ins w:id="38" w:author="Claudia Rosca" w:date="2018-08-14T08:58:00Z">
        <w:r w:rsidR="00A12B91">
          <w:rPr>
            <w:rFonts w:ascii="Arial" w:hAnsi="Arial" w:cs="Arial"/>
          </w:rPr>
          <w:t>6</w:t>
        </w:r>
      </w:ins>
      <w:commentRangeEnd w:id="37"/>
      <w:ins w:id="39" w:author="Claudia Rosca" w:date="2018-08-14T08:59:00Z">
        <w:r w:rsidR="00A12B91">
          <w:rPr>
            <w:rStyle w:val="Referincomentariu"/>
          </w:rPr>
          <w:commentReference w:id="37"/>
        </w:r>
      </w:ins>
      <w:ins w:id="40" w:author="Claudia Rosca" w:date="2018-08-14T08:52:00Z">
        <w:r>
          <w:rPr>
            <w:rFonts w:ascii="Arial" w:hAnsi="Arial" w:cs="Arial"/>
          </w:rPr>
          <w:t xml:space="preserve">, la pct. VII, rubrica </w:t>
        </w:r>
        <w:r w:rsidRPr="00B418D0">
          <w:rPr>
            <w:rFonts w:ascii="Arial" w:hAnsi="Arial" w:cs="Arial"/>
          </w:rPr>
          <w:t xml:space="preserve"> </w:t>
        </w:r>
      </w:ins>
      <w:del w:id="41" w:author="Claudia Rosca" w:date="2018-08-14T08:53:00Z">
        <w:r w:rsidR="002255BE" w:rsidDel="004F1461">
          <w:rPr>
            <w:rFonts w:ascii="Arial" w:hAnsi="Arial" w:cs="Arial"/>
          </w:rPr>
          <w:delText>alocarea orar</w:delText>
        </w:r>
        <w:r w:rsidR="00622EAB" w:rsidDel="004F1461">
          <w:rPr>
            <w:rFonts w:ascii="Arial" w:hAnsi="Arial" w:cs="Arial"/>
          </w:rPr>
          <w:delText>ă</w:delText>
        </w:r>
        <w:r w:rsidR="002255BE" w:rsidDel="004F1461">
          <w:rPr>
            <w:rFonts w:ascii="Arial" w:hAnsi="Arial" w:cs="Arial"/>
          </w:rPr>
          <w:delText xml:space="preserve"> pentru</w:delText>
        </w:r>
        <w:r w:rsidR="006328F5" w:rsidDel="004F1461">
          <w:rPr>
            <w:rFonts w:ascii="Arial" w:hAnsi="Arial" w:cs="Arial"/>
          </w:rPr>
          <w:delText xml:space="preserve"> </w:delText>
        </w:r>
        <w:r w:rsidR="000572C0" w:rsidRPr="00BB2CAB" w:rsidDel="004F1461">
          <w:rPr>
            <w:rFonts w:ascii="Arial" w:hAnsi="Arial" w:cs="Arial"/>
          </w:rPr>
          <w:delText xml:space="preserve">disciplina </w:delText>
        </w:r>
      </w:del>
      <w:r w:rsidR="000572C0" w:rsidRPr="00BB2CAB">
        <w:rPr>
          <w:rFonts w:ascii="Arial" w:hAnsi="Arial" w:cs="Arial"/>
        </w:rPr>
        <w:t>„</w:t>
      </w:r>
      <w:proofErr w:type="spellStart"/>
      <w:ins w:id="42" w:author="Claudia Rosca" w:date="2018-08-14T08:53:00Z">
        <w:r>
          <w:rPr>
            <w:rStyle w:val="ppar1"/>
            <w:color w:val="000000"/>
            <w:specVanish w:val="0"/>
          </w:rPr>
          <w:t>Opţional</w:t>
        </w:r>
        <w:proofErr w:type="spellEnd"/>
        <w:r>
          <w:rPr>
            <w:rStyle w:val="ppar1"/>
            <w:color w:val="000000"/>
            <w:specVanish w:val="0"/>
          </w:rPr>
          <w:t>(e) integrat(e) la nivelul mai multor arii curriculare</w:t>
        </w:r>
      </w:ins>
      <w:ins w:id="43" w:author="Claudia Rosca" w:date="2018-08-14T08:58:00Z">
        <w:r w:rsidR="00A12B91">
          <w:rPr>
            <w:rStyle w:val="ppar1"/>
            <w:color w:val="000000"/>
            <w:specVanish w:val="0"/>
          </w:rPr>
          <w:t>”</w:t>
        </w:r>
      </w:ins>
      <w:ins w:id="44" w:author="Claudia Rosca" w:date="2018-08-14T08:53:00Z">
        <w:r>
          <w:rPr>
            <w:rStyle w:val="ppar1"/>
            <w:color w:val="000000"/>
            <w:specVanish w:val="0"/>
          </w:rPr>
          <w:t xml:space="preserve"> se modifică și va avea următorul </w:t>
        </w:r>
      </w:ins>
      <w:ins w:id="45" w:author="Claudia Rosca" w:date="2018-08-14T08:54:00Z">
        <w:r>
          <w:rPr>
            <w:rStyle w:val="ppar1"/>
            <w:color w:val="000000"/>
            <w:specVanish w:val="0"/>
          </w:rPr>
          <w:t>cuprins:</w:t>
        </w:r>
      </w:ins>
    </w:p>
    <w:tbl>
      <w:tblPr>
        <w:tblStyle w:val="Tabelgril"/>
        <w:tblW w:w="0" w:type="auto"/>
        <w:tblLook w:val="04A0" w:firstRow="1" w:lastRow="0" w:firstColumn="1" w:lastColumn="0" w:noHBand="0" w:noVBand="1"/>
        <w:tblPrChange w:id="46" w:author="Claudia Rosca" w:date="2018-08-14T08:57:00Z">
          <w:tblPr>
            <w:tblStyle w:val="Tabelgril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5920"/>
        <w:gridCol w:w="1134"/>
        <w:gridCol w:w="567"/>
        <w:gridCol w:w="709"/>
        <w:gridCol w:w="567"/>
        <w:gridCol w:w="673"/>
        <w:tblGridChange w:id="47">
          <w:tblGrid>
            <w:gridCol w:w="1595"/>
            <w:gridCol w:w="1595"/>
            <w:gridCol w:w="1595"/>
            <w:gridCol w:w="1595"/>
            <w:gridCol w:w="1595"/>
            <w:gridCol w:w="1595"/>
          </w:tblGrid>
        </w:tblGridChange>
      </w:tblGrid>
      <w:tr w:rsidR="00A12B91" w14:paraId="218CFD1F" w14:textId="77777777" w:rsidTr="00A12B91">
        <w:trPr>
          <w:ins w:id="48" w:author="Claudia Rosca" w:date="2018-08-14T08:56:00Z"/>
        </w:trPr>
        <w:tc>
          <w:tcPr>
            <w:tcW w:w="5920" w:type="dxa"/>
            <w:tcPrChange w:id="49" w:author="Claudia Rosca" w:date="2018-08-14T08:57:00Z">
              <w:tcPr>
                <w:tcW w:w="1595" w:type="dxa"/>
              </w:tcPr>
            </w:tcPrChange>
          </w:tcPr>
          <w:p w14:paraId="1BF12BFE" w14:textId="7759D28D" w:rsidR="00A12B91" w:rsidRDefault="00671DC7" w:rsidP="006D2C2F">
            <w:pPr>
              <w:spacing w:after="0"/>
              <w:rPr>
                <w:ins w:id="50" w:author="Claudia Rosca" w:date="2018-08-14T08:56:00Z"/>
                <w:rStyle w:val="ppar1"/>
                <w:color w:val="000000"/>
              </w:rPr>
            </w:pPr>
            <w:ins w:id="51" w:author="Claudia Rosca" w:date="2018-08-14T09:51:00Z">
              <w:r>
                <w:rPr>
                  <w:rStyle w:val="ppar1"/>
                  <w:color w:val="000000"/>
                </w:rPr>
                <w:t>„</w:t>
              </w:r>
            </w:ins>
            <w:proofErr w:type="spellStart"/>
            <w:ins w:id="52" w:author="Claudia Rosca" w:date="2018-08-14T08:56:00Z">
              <w:r w:rsidR="00A12B91">
                <w:rPr>
                  <w:rStyle w:val="ppar1"/>
                  <w:color w:val="000000"/>
                  <w:specVanish w:val="0"/>
                </w:rPr>
                <w:t>Opţional</w:t>
              </w:r>
              <w:proofErr w:type="spellEnd"/>
              <w:r w:rsidR="00A12B91">
                <w:rPr>
                  <w:rStyle w:val="ppar1"/>
                  <w:color w:val="000000"/>
                  <w:specVanish w:val="0"/>
                </w:rPr>
                <w:t>(e) integrat(e) la nivelul mai multor arii curriculare</w:t>
              </w:r>
            </w:ins>
          </w:p>
        </w:tc>
        <w:tc>
          <w:tcPr>
            <w:tcW w:w="1134" w:type="dxa"/>
            <w:tcPrChange w:id="53" w:author="Claudia Rosca" w:date="2018-08-14T08:57:00Z">
              <w:tcPr>
                <w:tcW w:w="1595" w:type="dxa"/>
              </w:tcPr>
            </w:tcPrChange>
          </w:tcPr>
          <w:p w14:paraId="0E317748" w14:textId="77777777" w:rsidR="00A12B91" w:rsidRDefault="00A12B91" w:rsidP="006D2C2F">
            <w:pPr>
              <w:spacing w:after="0"/>
              <w:rPr>
                <w:ins w:id="54" w:author="Claudia Rosca" w:date="2018-08-14T08:56:00Z"/>
                <w:rStyle w:val="ppar1"/>
                <w:color w:val="000000"/>
              </w:rPr>
            </w:pPr>
            <w:proofErr w:type="spellStart"/>
            <w:ins w:id="55" w:author="Claudia Rosca" w:date="2018-08-14T08:56:00Z">
              <w:r>
                <w:rPr>
                  <w:rStyle w:val="ppar1"/>
                  <w:color w:val="000000"/>
                  <w:specVanish w:val="0"/>
                </w:rPr>
                <w:t>CDS</w:t>
              </w:r>
              <w:proofErr w:type="spellEnd"/>
            </w:ins>
          </w:p>
        </w:tc>
        <w:tc>
          <w:tcPr>
            <w:tcW w:w="567" w:type="dxa"/>
            <w:tcPrChange w:id="56" w:author="Claudia Rosca" w:date="2018-08-14T08:57:00Z">
              <w:tcPr>
                <w:tcW w:w="1595" w:type="dxa"/>
              </w:tcPr>
            </w:tcPrChange>
          </w:tcPr>
          <w:p w14:paraId="1AB9CDFD" w14:textId="77777777" w:rsidR="00A12B91" w:rsidRDefault="00A12B91" w:rsidP="006D2C2F">
            <w:pPr>
              <w:spacing w:after="0"/>
              <w:rPr>
                <w:ins w:id="57" w:author="Claudia Rosca" w:date="2018-08-14T08:56:00Z"/>
                <w:rStyle w:val="ppar1"/>
                <w:color w:val="000000"/>
              </w:rPr>
            </w:pPr>
            <w:ins w:id="58" w:author="Claudia Rosca" w:date="2018-08-14T08:56:00Z">
              <w:r>
                <w:rPr>
                  <w:rStyle w:val="ppar1"/>
                  <w:color w:val="000000"/>
                  <w:specVanish w:val="0"/>
                </w:rPr>
                <w:t>0-1</w:t>
              </w:r>
            </w:ins>
          </w:p>
        </w:tc>
        <w:tc>
          <w:tcPr>
            <w:tcW w:w="709" w:type="dxa"/>
            <w:tcPrChange w:id="59" w:author="Claudia Rosca" w:date="2018-08-14T08:57:00Z">
              <w:tcPr>
                <w:tcW w:w="1595" w:type="dxa"/>
              </w:tcPr>
            </w:tcPrChange>
          </w:tcPr>
          <w:p w14:paraId="65202BAA" w14:textId="77777777" w:rsidR="00A12B91" w:rsidRDefault="00A12B91" w:rsidP="006D2C2F">
            <w:pPr>
              <w:spacing w:after="0"/>
              <w:rPr>
                <w:ins w:id="60" w:author="Claudia Rosca" w:date="2018-08-14T08:56:00Z"/>
                <w:rStyle w:val="ppar1"/>
                <w:color w:val="000000"/>
              </w:rPr>
            </w:pPr>
            <w:ins w:id="61" w:author="Claudia Rosca" w:date="2018-08-14T08:57:00Z">
              <w:r>
                <w:rPr>
                  <w:rStyle w:val="ppar1"/>
                  <w:color w:val="000000"/>
                  <w:specVanish w:val="0"/>
                </w:rPr>
                <w:t>0-1</w:t>
              </w:r>
            </w:ins>
          </w:p>
        </w:tc>
        <w:tc>
          <w:tcPr>
            <w:tcW w:w="567" w:type="dxa"/>
            <w:tcPrChange w:id="62" w:author="Claudia Rosca" w:date="2018-08-14T08:57:00Z">
              <w:tcPr>
                <w:tcW w:w="1595" w:type="dxa"/>
              </w:tcPr>
            </w:tcPrChange>
          </w:tcPr>
          <w:p w14:paraId="1E3800E9" w14:textId="77777777" w:rsidR="00A12B91" w:rsidRDefault="00A12B91" w:rsidP="006D2C2F">
            <w:pPr>
              <w:spacing w:after="0"/>
              <w:rPr>
                <w:ins w:id="63" w:author="Claudia Rosca" w:date="2018-08-14T08:56:00Z"/>
                <w:rStyle w:val="ppar1"/>
                <w:color w:val="000000"/>
              </w:rPr>
            </w:pPr>
            <w:ins w:id="64" w:author="Claudia Rosca" w:date="2018-08-14T08:57:00Z">
              <w:r>
                <w:rPr>
                  <w:rStyle w:val="ppar1"/>
                  <w:color w:val="000000"/>
                  <w:specVanish w:val="0"/>
                </w:rPr>
                <w:t>0-1</w:t>
              </w:r>
            </w:ins>
          </w:p>
        </w:tc>
        <w:tc>
          <w:tcPr>
            <w:tcW w:w="673" w:type="dxa"/>
            <w:tcPrChange w:id="65" w:author="Claudia Rosca" w:date="2018-08-14T08:57:00Z">
              <w:tcPr>
                <w:tcW w:w="1595" w:type="dxa"/>
              </w:tcPr>
            </w:tcPrChange>
          </w:tcPr>
          <w:p w14:paraId="6587B08D" w14:textId="4BEF5D30" w:rsidR="00A12B91" w:rsidRDefault="00A12B91" w:rsidP="006D2C2F">
            <w:pPr>
              <w:spacing w:after="0"/>
              <w:rPr>
                <w:ins w:id="66" w:author="Claudia Rosca" w:date="2018-08-14T08:56:00Z"/>
                <w:rStyle w:val="ppar1"/>
                <w:color w:val="000000"/>
              </w:rPr>
            </w:pPr>
            <w:ins w:id="67" w:author="Claudia Rosca" w:date="2018-08-14T08:57:00Z">
              <w:r>
                <w:rPr>
                  <w:rStyle w:val="ppar1"/>
                  <w:color w:val="000000"/>
                  <w:specVanish w:val="0"/>
                </w:rPr>
                <w:t>0-1</w:t>
              </w:r>
            </w:ins>
            <w:ins w:id="68" w:author="Claudia Rosca" w:date="2018-08-14T09:51:00Z">
              <w:r w:rsidR="00671DC7">
                <w:rPr>
                  <w:rStyle w:val="ppar1"/>
                  <w:color w:val="000000"/>
                </w:rPr>
                <w:t>”</w:t>
              </w:r>
            </w:ins>
          </w:p>
        </w:tc>
      </w:tr>
    </w:tbl>
    <w:p w14:paraId="38D75751" w14:textId="77777777" w:rsidR="00A12B91" w:rsidRDefault="00A12B91" w:rsidP="006D2C2F">
      <w:pPr>
        <w:spacing w:after="0"/>
        <w:rPr>
          <w:ins w:id="69" w:author="Claudia Rosca" w:date="2018-08-14T08:55:00Z"/>
          <w:rStyle w:val="ppar1"/>
          <w:color w:val="000000"/>
        </w:rPr>
      </w:pPr>
    </w:p>
    <w:p w14:paraId="383D9C16" w14:textId="77777777" w:rsidR="00A12B91" w:rsidRDefault="00A12B91" w:rsidP="006D2C2F">
      <w:pPr>
        <w:spacing w:after="0"/>
        <w:rPr>
          <w:ins w:id="70" w:author="Claudia Rosca" w:date="2018-08-14T08:54:00Z"/>
          <w:rStyle w:val="ppar1"/>
          <w:color w:val="000000"/>
        </w:rPr>
      </w:pPr>
    </w:p>
    <w:p w14:paraId="2E99D3C8" w14:textId="77777777" w:rsidR="00B2676C" w:rsidRDefault="000572C0" w:rsidP="006D2C2F">
      <w:pPr>
        <w:spacing w:after="0"/>
        <w:rPr>
          <w:ins w:id="71" w:author="Claudia Rosca" w:date="2018-08-14T08:56:00Z"/>
          <w:rFonts w:ascii="Arial" w:hAnsi="Arial" w:cs="Arial"/>
        </w:rPr>
      </w:pPr>
      <w:del w:id="72" w:author="Claudia Rosca" w:date="2018-08-14T08:53:00Z">
        <w:r w:rsidRPr="00BB2CAB" w:rsidDel="004F1461">
          <w:rPr>
            <w:rFonts w:ascii="Arial" w:hAnsi="Arial" w:cs="Arial"/>
          </w:rPr>
          <w:delText>Op</w:delText>
        </w:r>
        <w:r w:rsidR="00622EAB" w:rsidDel="004F1461">
          <w:rPr>
            <w:rFonts w:ascii="Arial" w:hAnsi="Arial" w:cs="Arial"/>
          </w:rPr>
          <w:delText>ț</w:delText>
        </w:r>
        <w:r w:rsidRPr="00BB2CAB" w:rsidDel="004F1461">
          <w:rPr>
            <w:rFonts w:ascii="Arial" w:hAnsi="Arial" w:cs="Arial"/>
          </w:rPr>
          <w:delText>ional integrat la nivelul mai multor arii curriculare</w:delText>
        </w:r>
      </w:del>
      <w:r w:rsidRPr="00BB2CAB">
        <w:rPr>
          <w:rFonts w:ascii="Arial" w:hAnsi="Arial" w:cs="Arial"/>
        </w:rPr>
        <w:t>”</w:t>
      </w:r>
      <w:del w:id="73" w:author="Claudia Rosca" w:date="2018-08-14T08:53:00Z">
        <w:r w:rsidR="00C05B87" w:rsidDel="004F1461">
          <w:rPr>
            <w:rFonts w:ascii="Arial" w:hAnsi="Arial" w:cs="Arial"/>
          </w:rPr>
          <w:delText xml:space="preserve"> </w:delText>
        </w:r>
        <w:r w:rsidR="00BB2CAB" w:rsidRPr="00BB2CAB" w:rsidDel="004F1461">
          <w:rPr>
            <w:rFonts w:ascii="Arial" w:hAnsi="Arial" w:cs="Arial"/>
          </w:rPr>
          <w:delText>din planurile</w:delText>
        </w:r>
        <w:r w:rsidR="001F242A" w:rsidRPr="00BB2CAB" w:rsidDel="004F1461">
          <w:rPr>
            <w:rFonts w:ascii="Arial" w:hAnsi="Arial" w:cs="Arial"/>
          </w:rPr>
          <w:delText xml:space="preserve">-cadru </w:delText>
        </w:r>
        <w:r w:rsidR="00B2676C" w:rsidRPr="00BB2CAB" w:rsidDel="004F1461">
          <w:rPr>
            <w:rFonts w:ascii="Arial" w:hAnsi="Arial" w:cs="Arial"/>
          </w:rPr>
          <w:delText xml:space="preserve">de </w:delText>
        </w:r>
        <w:r w:rsidR="00622EAB" w:rsidDel="004F1461">
          <w:rPr>
            <w:rFonts w:ascii="Arial" w:hAnsi="Arial" w:cs="Arial"/>
          </w:rPr>
          <w:delText>î</w:delText>
        </w:r>
        <w:r w:rsidR="00B2676C" w:rsidRPr="00BB2CAB" w:rsidDel="004F1461">
          <w:rPr>
            <w:rFonts w:ascii="Arial" w:hAnsi="Arial" w:cs="Arial"/>
          </w:rPr>
          <w:delText>nv</w:delText>
        </w:r>
        <w:r w:rsidR="00622EAB" w:rsidDel="004F1461">
          <w:rPr>
            <w:rFonts w:ascii="Arial" w:hAnsi="Arial" w:cs="Arial"/>
          </w:rPr>
          <w:delText>ăță</w:delText>
        </w:r>
        <w:r w:rsidR="00B2676C" w:rsidRPr="00BB2CAB" w:rsidDel="004F1461">
          <w:rPr>
            <w:rFonts w:ascii="Arial" w:hAnsi="Arial" w:cs="Arial"/>
          </w:rPr>
          <w:delText>m</w:delText>
        </w:r>
        <w:r w:rsidR="00622EAB" w:rsidDel="004F1461">
          <w:rPr>
            <w:rFonts w:ascii="Arial" w:hAnsi="Arial" w:cs="Arial"/>
          </w:rPr>
          <w:delText>â</w:delText>
        </w:r>
        <w:r w:rsidR="00B2676C" w:rsidRPr="00BB2CAB" w:rsidDel="004F1461">
          <w:rPr>
            <w:rFonts w:ascii="Arial" w:hAnsi="Arial" w:cs="Arial"/>
          </w:rPr>
          <w:delText>nt</w:delText>
        </w:r>
        <w:r w:rsidR="001F242A" w:rsidRPr="00BB2CAB" w:rsidDel="004F1461">
          <w:rPr>
            <w:rFonts w:ascii="Arial" w:hAnsi="Arial" w:cs="Arial"/>
          </w:rPr>
          <w:delText xml:space="preserve"> pentru </w:delText>
        </w:r>
        <w:r w:rsidR="00622EAB" w:rsidDel="004F1461">
          <w:rPr>
            <w:rFonts w:ascii="Arial" w:hAnsi="Arial" w:cs="Arial"/>
          </w:rPr>
          <w:delText>î</w:delText>
        </w:r>
        <w:r w:rsidR="001F242A" w:rsidRPr="00B418D0" w:rsidDel="004F1461">
          <w:rPr>
            <w:rFonts w:ascii="Arial" w:hAnsi="Arial" w:cs="Arial"/>
          </w:rPr>
          <w:delText>nv</w:delText>
        </w:r>
        <w:r w:rsidR="00622EAB" w:rsidDel="004F1461">
          <w:rPr>
            <w:rFonts w:ascii="Arial" w:hAnsi="Arial" w:cs="Arial"/>
          </w:rPr>
          <w:delText>ăță</w:delText>
        </w:r>
        <w:r w:rsidR="001F242A" w:rsidRPr="00B418D0" w:rsidDel="004F1461">
          <w:rPr>
            <w:rFonts w:ascii="Arial" w:hAnsi="Arial" w:cs="Arial"/>
          </w:rPr>
          <w:delText>m</w:delText>
        </w:r>
        <w:r w:rsidR="00622EAB" w:rsidDel="004F1461">
          <w:rPr>
            <w:rFonts w:ascii="Arial" w:hAnsi="Arial" w:cs="Arial"/>
          </w:rPr>
          <w:delText>â</w:delText>
        </w:r>
        <w:r w:rsidR="001F242A" w:rsidRPr="00B418D0" w:rsidDel="004F1461">
          <w:rPr>
            <w:rFonts w:ascii="Arial" w:hAnsi="Arial" w:cs="Arial"/>
          </w:rPr>
          <w:delText>ntul gimnazial</w:delText>
        </w:r>
        <w:r w:rsidR="00F80E42" w:rsidDel="004F1461">
          <w:rPr>
            <w:rFonts w:ascii="Arial" w:hAnsi="Arial" w:cs="Arial"/>
          </w:rPr>
          <w:delText>, prev</w:delText>
        </w:r>
        <w:r w:rsidR="00622EAB" w:rsidDel="004F1461">
          <w:rPr>
            <w:rFonts w:ascii="Arial" w:hAnsi="Arial" w:cs="Arial"/>
          </w:rPr>
          <w:delText>ă</w:delText>
        </w:r>
        <w:r w:rsidR="00F80E42" w:rsidDel="004F1461">
          <w:rPr>
            <w:rFonts w:ascii="Arial" w:hAnsi="Arial" w:cs="Arial"/>
          </w:rPr>
          <w:delText xml:space="preserve">zute </w:delText>
        </w:r>
        <w:r w:rsidR="00622EAB" w:rsidDel="004F1461">
          <w:rPr>
            <w:rFonts w:ascii="Arial" w:hAnsi="Arial" w:cs="Arial"/>
          </w:rPr>
          <w:delText>î</w:delText>
        </w:r>
        <w:r w:rsidR="00F80E42" w:rsidDel="004F1461">
          <w:rPr>
            <w:rFonts w:ascii="Arial" w:hAnsi="Arial" w:cs="Arial"/>
          </w:rPr>
          <w:delText>n Anexele 2-7</w:delText>
        </w:r>
        <w:r w:rsidR="006D2C2F" w:rsidRPr="00B418D0" w:rsidDel="004F1461">
          <w:rPr>
            <w:rFonts w:ascii="Arial" w:hAnsi="Arial" w:cs="Arial"/>
          </w:rPr>
          <w:delText xml:space="preserve"> ale Ordinului ministrului educa</w:delText>
        </w:r>
        <w:r w:rsidR="00622EAB" w:rsidDel="004F1461">
          <w:rPr>
            <w:rFonts w:ascii="Arial" w:hAnsi="Arial" w:cs="Arial"/>
          </w:rPr>
          <w:delText>ț</w:delText>
        </w:r>
        <w:r w:rsidR="006D2C2F" w:rsidRPr="00B418D0" w:rsidDel="004F1461">
          <w:rPr>
            <w:rFonts w:ascii="Arial" w:hAnsi="Arial" w:cs="Arial"/>
          </w:rPr>
          <w:delText>iei</w:delText>
        </w:r>
        <w:r w:rsidR="006328F5" w:rsidDel="004F1461">
          <w:rPr>
            <w:rFonts w:ascii="Arial" w:hAnsi="Arial" w:cs="Arial"/>
          </w:rPr>
          <w:delText xml:space="preserve"> </w:delText>
        </w:r>
        <w:r w:rsidR="006D2C2F" w:rsidRPr="00B418D0" w:rsidDel="004F1461">
          <w:rPr>
            <w:rFonts w:ascii="Arial" w:hAnsi="Arial" w:cs="Arial"/>
          </w:rPr>
          <w:delText>na</w:delText>
        </w:r>
        <w:r w:rsidR="00622EAB" w:rsidDel="004F1461">
          <w:rPr>
            <w:rFonts w:ascii="Arial" w:hAnsi="Arial" w:cs="Arial"/>
          </w:rPr>
          <w:delText>ț</w:delText>
        </w:r>
        <w:r w:rsidR="006D2C2F" w:rsidRPr="00B418D0" w:rsidDel="004F1461">
          <w:rPr>
            <w:rFonts w:ascii="Arial" w:hAnsi="Arial" w:cs="Arial"/>
          </w:rPr>
          <w:delText xml:space="preserve">ionale </w:delText>
        </w:r>
        <w:r w:rsidR="00622EAB" w:rsidDel="004F1461">
          <w:rPr>
            <w:rFonts w:ascii="Arial" w:hAnsi="Arial" w:cs="Arial"/>
          </w:rPr>
          <w:delText>ș</w:delText>
        </w:r>
        <w:r w:rsidR="00F2473E" w:rsidDel="004F1461">
          <w:rPr>
            <w:rFonts w:ascii="Arial" w:hAnsi="Arial" w:cs="Arial"/>
          </w:rPr>
          <w:delText>i cercet</w:delText>
        </w:r>
        <w:r w:rsidR="00622EAB" w:rsidDel="004F1461">
          <w:rPr>
            <w:rFonts w:ascii="Arial" w:hAnsi="Arial" w:cs="Arial"/>
          </w:rPr>
          <w:delText>ă</w:delText>
        </w:r>
        <w:r w:rsidR="00F2473E" w:rsidDel="004F1461">
          <w:rPr>
            <w:rFonts w:ascii="Arial" w:hAnsi="Arial" w:cs="Arial"/>
          </w:rPr>
          <w:delText xml:space="preserve">rii </w:delText>
        </w:r>
        <w:r w:rsidR="00622EAB" w:rsidDel="004F1461">
          <w:rPr>
            <w:rFonts w:ascii="Arial" w:hAnsi="Arial" w:cs="Arial"/>
          </w:rPr>
          <w:delText>ș</w:delText>
        </w:r>
        <w:r w:rsidR="00F2473E" w:rsidDel="004F1461">
          <w:rPr>
            <w:rFonts w:ascii="Arial" w:hAnsi="Arial" w:cs="Arial"/>
          </w:rPr>
          <w:delText>tiin</w:delText>
        </w:r>
        <w:r w:rsidR="00622EAB" w:rsidDel="004F1461">
          <w:rPr>
            <w:rFonts w:ascii="Arial" w:hAnsi="Arial" w:cs="Arial"/>
          </w:rPr>
          <w:delText>ț</w:delText>
        </w:r>
        <w:r w:rsidR="00F2473E" w:rsidDel="004F1461">
          <w:rPr>
            <w:rFonts w:ascii="Arial" w:hAnsi="Arial" w:cs="Arial"/>
          </w:rPr>
          <w:delText xml:space="preserve">ifice </w:delText>
        </w:r>
        <w:r w:rsidR="006D2C2F" w:rsidRPr="00B418D0" w:rsidDel="004F1461">
          <w:rPr>
            <w:rFonts w:ascii="Arial" w:hAnsi="Arial" w:cs="Arial"/>
          </w:rPr>
          <w:delText xml:space="preserve">nr. 3590/2016, privind aprobarea planurilor-cadru de </w:delText>
        </w:r>
        <w:r w:rsidR="00622EAB" w:rsidDel="004F1461">
          <w:rPr>
            <w:rFonts w:ascii="Arial" w:hAnsi="Arial" w:cs="Arial"/>
          </w:rPr>
          <w:delText>î</w:delText>
        </w:r>
        <w:r w:rsidR="006D2C2F" w:rsidRPr="00B418D0" w:rsidDel="004F1461">
          <w:rPr>
            <w:rFonts w:ascii="Arial" w:hAnsi="Arial" w:cs="Arial"/>
          </w:rPr>
          <w:delText>nv</w:delText>
        </w:r>
        <w:r w:rsidR="00622EAB" w:rsidDel="004F1461">
          <w:rPr>
            <w:rFonts w:ascii="Arial" w:hAnsi="Arial" w:cs="Arial"/>
          </w:rPr>
          <w:delText>ăță</w:delText>
        </w:r>
        <w:r w:rsidR="006D2C2F" w:rsidRPr="00B418D0" w:rsidDel="004F1461">
          <w:rPr>
            <w:rFonts w:ascii="Arial" w:hAnsi="Arial" w:cs="Arial"/>
          </w:rPr>
          <w:delText>m</w:delText>
        </w:r>
        <w:r w:rsidR="00622EAB" w:rsidDel="004F1461">
          <w:rPr>
            <w:rFonts w:ascii="Arial" w:hAnsi="Arial" w:cs="Arial"/>
          </w:rPr>
          <w:delText>â</w:delText>
        </w:r>
        <w:r w:rsidR="006D2C2F" w:rsidRPr="00B418D0" w:rsidDel="004F1461">
          <w:rPr>
            <w:rFonts w:ascii="Arial" w:hAnsi="Arial" w:cs="Arial"/>
          </w:rPr>
          <w:delText xml:space="preserve">nt pentru </w:delText>
        </w:r>
        <w:r w:rsidR="00622EAB" w:rsidDel="004F1461">
          <w:rPr>
            <w:rFonts w:ascii="Arial" w:hAnsi="Arial" w:cs="Arial"/>
          </w:rPr>
          <w:delText>î</w:delText>
        </w:r>
        <w:r w:rsidR="006D2C2F" w:rsidRPr="00B418D0" w:rsidDel="004F1461">
          <w:rPr>
            <w:rFonts w:ascii="Arial" w:hAnsi="Arial" w:cs="Arial"/>
          </w:rPr>
          <w:delText>nv</w:delText>
        </w:r>
        <w:r w:rsidR="00622EAB" w:rsidDel="004F1461">
          <w:rPr>
            <w:rFonts w:ascii="Arial" w:hAnsi="Arial" w:cs="Arial"/>
          </w:rPr>
          <w:delText>ăță</w:delText>
        </w:r>
        <w:r w:rsidR="006D2C2F" w:rsidRPr="00B418D0" w:rsidDel="004F1461">
          <w:rPr>
            <w:rFonts w:ascii="Arial" w:hAnsi="Arial" w:cs="Arial"/>
          </w:rPr>
          <w:delText>m</w:delText>
        </w:r>
        <w:r w:rsidR="00622EAB" w:rsidDel="004F1461">
          <w:rPr>
            <w:rFonts w:ascii="Arial" w:hAnsi="Arial" w:cs="Arial"/>
          </w:rPr>
          <w:delText>â</w:delText>
        </w:r>
        <w:r w:rsidR="006D2C2F" w:rsidRPr="00B418D0" w:rsidDel="004F1461">
          <w:rPr>
            <w:rFonts w:ascii="Arial" w:hAnsi="Arial" w:cs="Arial"/>
          </w:rPr>
          <w:delText xml:space="preserve">ntul gimnazial, </w:delText>
        </w:r>
        <w:r w:rsidR="00E4310E" w:rsidRPr="00B418D0" w:rsidDel="004F1461">
          <w:rPr>
            <w:rFonts w:ascii="Arial" w:hAnsi="Arial" w:cs="Arial"/>
          </w:rPr>
          <w:delText xml:space="preserve">devine non-obligatorie </w:delText>
        </w:r>
        <w:r w:rsidR="00622EAB" w:rsidDel="004F1461">
          <w:rPr>
            <w:rFonts w:ascii="Arial" w:hAnsi="Arial" w:cs="Arial"/>
          </w:rPr>
          <w:delText>ș</w:delText>
        </w:r>
        <w:r w:rsidR="00E4310E" w:rsidRPr="00B418D0" w:rsidDel="004F1461">
          <w:rPr>
            <w:rFonts w:ascii="Arial" w:hAnsi="Arial" w:cs="Arial"/>
          </w:rPr>
          <w:delText>i</w:delText>
        </w:r>
        <w:r w:rsidR="006328F5" w:rsidDel="004F1461">
          <w:rPr>
            <w:rFonts w:ascii="Arial" w:hAnsi="Arial" w:cs="Arial"/>
          </w:rPr>
          <w:delText xml:space="preserve"> </w:delText>
        </w:r>
        <w:r w:rsidR="00BB2CAB" w:rsidRPr="00B418D0" w:rsidDel="004F1461">
          <w:rPr>
            <w:rFonts w:ascii="Arial" w:hAnsi="Arial" w:cs="Arial"/>
          </w:rPr>
          <w:delText xml:space="preserve">este </w:delText>
        </w:r>
        <w:r w:rsidR="001F242A" w:rsidRPr="00B418D0" w:rsidDel="004F1461">
          <w:rPr>
            <w:rFonts w:ascii="Arial" w:hAnsi="Arial" w:cs="Arial"/>
          </w:rPr>
          <w:delText>de 0-1 ore</w:delText>
        </w:r>
        <w:r w:rsidR="00BB2CAB" w:rsidRPr="00B418D0" w:rsidDel="004F1461">
          <w:rPr>
            <w:rFonts w:ascii="Arial" w:hAnsi="Arial" w:cs="Arial"/>
          </w:rPr>
          <w:delText>,</w:delText>
        </w:r>
        <w:r w:rsidR="001F242A" w:rsidRPr="00B418D0" w:rsidDel="004F1461">
          <w:rPr>
            <w:rFonts w:ascii="Arial" w:hAnsi="Arial" w:cs="Arial"/>
          </w:rPr>
          <w:delText xml:space="preserve"> pentru</w:delText>
        </w:r>
      </w:del>
      <w:del w:id="74" w:author="Claudia Rosca" w:date="2018-08-14T08:52:00Z">
        <w:r w:rsidR="001F242A" w:rsidRPr="00B418D0" w:rsidDel="004F1461">
          <w:rPr>
            <w:rFonts w:ascii="Arial" w:hAnsi="Arial" w:cs="Arial"/>
          </w:rPr>
          <w:delText xml:space="preserve"> </w:delText>
        </w:r>
      </w:del>
      <w:del w:id="75" w:author="Claudia Rosca" w:date="2018-08-14T08:53:00Z">
        <w:r w:rsidR="001F242A" w:rsidRPr="00B418D0" w:rsidDel="004F1461">
          <w:rPr>
            <w:rFonts w:ascii="Arial" w:hAnsi="Arial" w:cs="Arial"/>
          </w:rPr>
          <w:delText>fiecare dintre clasele V-VIII</w:delText>
        </w:r>
      </w:del>
      <w:r w:rsidR="001F242A" w:rsidRPr="00B418D0">
        <w:rPr>
          <w:rFonts w:ascii="Arial" w:hAnsi="Arial" w:cs="Arial"/>
        </w:rPr>
        <w:t>.</w:t>
      </w:r>
    </w:p>
    <w:p w14:paraId="5E5E66B0" w14:textId="38D6DEEB" w:rsidR="009503F5" w:rsidRDefault="009503F5" w:rsidP="009503F5">
      <w:pPr>
        <w:spacing w:before="120" w:after="120"/>
        <w:rPr>
          <w:ins w:id="76" w:author="Claudia Rosca" w:date="2018-08-14T09:04:00Z"/>
          <w:rFonts w:ascii="Arial" w:hAnsi="Arial" w:cs="Arial"/>
        </w:rPr>
      </w:pPr>
      <w:ins w:id="77" w:author="Claudia Rosca" w:date="2018-08-14T09:04:00Z">
        <w:r>
          <w:rPr>
            <w:rFonts w:ascii="Arial" w:hAnsi="Arial" w:cs="Arial"/>
          </w:rPr>
          <w:t>2. La anexele nr. 2-7</w:t>
        </w:r>
      </w:ins>
      <w:ins w:id="78" w:author="Claudia Rosca" w:date="2018-08-14T09:51:00Z">
        <w:r w:rsidR="00671DC7">
          <w:rPr>
            <w:rFonts w:ascii="Arial" w:hAnsi="Arial" w:cs="Arial"/>
          </w:rPr>
          <w:t>,</w:t>
        </w:r>
      </w:ins>
      <w:ins w:id="79" w:author="Claudia Rosca" w:date="2018-08-14T09:04:00Z">
        <w:r w:rsidRPr="00B418D0">
          <w:rPr>
            <w:rFonts w:ascii="Arial" w:hAnsi="Arial" w:cs="Arial"/>
          </w:rPr>
          <w:t xml:space="preserve"> </w:t>
        </w:r>
        <w:r>
          <w:rPr>
            <w:rFonts w:ascii="Arial" w:hAnsi="Arial" w:cs="Arial"/>
          </w:rPr>
          <w:t>rubrica „Opțional*” se modifică si se înlocuiește cu „Opțional”.</w:t>
        </w:r>
      </w:ins>
    </w:p>
    <w:p w14:paraId="66964F44" w14:textId="77777777" w:rsidR="00A12B91" w:rsidRPr="00B418D0" w:rsidRDefault="00A12B91" w:rsidP="006D2C2F">
      <w:pPr>
        <w:spacing w:after="0"/>
        <w:rPr>
          <w:rFonts w:ascii="Arial" w:hAnsi="Arial" w:cs="Arial"/>
        </w:rPr>
      </w:pPr>
    </w:p>
    <w:p w14:paraId="2F6BE209" w14:textId="77777777" w:rsidR="00A12B91" w:rsidRDefault="00725C45" w:rsidP="00CA7A2E">
      <w:pPr>
        <w:spacing w:before="120" w:after="120"/>
        <w:rPr>
          <w:ins w:id="80" w:author="Claudia Rosca" w:date="2018-08-14T09:03:00Z"/>
          <w:rFonts w:ascii="Arial" w:hAnsi="Arial" w:cs="Arial"/>
        </w:rPr>
      </w:pPr>
      <w:del w:id="81" w:author="Claudia Rosca" w:date="2018-08-14T09:00:00Z">
        <w:r w:rsidDel="00A12B91">
          <w:rPr>
            <w:rFonts w:ascii="Arial" w:hAnsi="Arial" w:cs="Arial"/>
            <w:b/>
          </w:rPr>
          <w:delText>Art. 2.</w:delText>
        </w:r>
      </w:del>
      <w:ins w:id="82" w:author="Claudia Rosca" w:date="2018-08-14T09:04:00Z">
        <w:r w:rsidR="009503F5">
          <w:rPr>
            <w:rFonts w:ascii="Arial" w:hAnsi="Arial" w:cs="Arial"/>
            <w:b/>
          </w:rPr>
          <w:t>3</w:t>
        </w:r>
      </w:ins>
      <w:ins w:id="83" w:author="Claudia Rosca" w:date="2018-08-14T09:00:00Z">
        <w:r w:rsidR="00A12B91">
          <w:rPr>
            <w:rFonts w:ascii="Arial" w:hAnsi="Arial" w:cs="Arial"/>
            <w:b/>
          </w:rPr>
          <w:t>.</w:t>
        </w:r>
      </w:ins>
      <w:r>
        <w:rPr>
          <w:rFonts w:ascii="Arial" w:hAnsi="Arial" w:cs="Arial"/>
          <w:b/>
        </w:rPr>
        <w:t xml:space="preserve"> </w:t>
      </w:r>
      <w:del w:id="84" w:author="Claudia Rosca" w:date="2018-08-14T09:01:00Z">
        <w:r w:rsidRPr="00725C45" w:rsidDel="00A12B91">
          <w:rPr>
            <w:rFonts w:ascii="Arial" w:hAnsi="Arial" w:cs="Arial"/>
          </w:rPr>
          <w:delText>Se elimin</w:delText>
        </w:r>
        <w:r w:rsidR="00622EAB" w:rsidDel="00A12B91">
          <w:rPr>
            <w:rFonts w:ascii="Arial" w:hAnsi="Arial" w:cs="Arial"/>
          </w:rPr>
          <w:delText>ă</w:delText>
        </w:r>
        <w:r w:rsidRPr="00725C45" w:rsidDel="00A12B91">
          <w:rPr>
            <w:rFonts w:ascii="Arial" w:hAnsi="Arial" w:cs="Arial"/>
          </w:rPr>
          <w:delText xml:space="preserve"> </w:delText>
        </w:r>
        <w:r w:rsidDel="00A12B91">
          <w:rPr>
            <w:rFonts w:ascii="Arial" w:hAnsi="Arial" w:cs="Arial"/>
          </w:rPr>
          <w:delText>din Anexele</w:delText>
        </w:r>
      </w:del>
      <w:ins w:id="85" w:author="Claudia Rosca" w:date="2018-08-14T09:05:00Z">
        <w:r w:rsidR="009503F5">
          <w:rPr>
            <w:rFonts w:ascii="Arial" w:hAnsi="Arial" w:cs="Arial"/>
          </w:rPr>
          <w:t xml:space="preserve"> </w:t>
        </w:r>
      </w:ins>
      <w:ins w:id="86" w:author="Claudia Rosca" w:date="2018-08-14T09:01:00Z">
        <w:r w:rsidR="00A12B91">
          <w:rPr>
            <w:rFonts w:ascii="Arial" w:hAnsi="Arial" w:cs="Arial"/>
          </w:rPr>
          <w:t>La anexele nr.</w:t>
        </w:r>
      </w:ins>
      <w:r>
        <w:rPr>
          <w:rFonts w:ascii="Arial" w:hAnsi="Arial" w:cs="Arial"/>
        </w:rPr>
        <w:t xml:space="preserve"> 2-7</w:t>
      </w:r>
      <w:r w:rsidRPr="00B418D0">
        <w:rPr>
          <w:rFonts w:ascii="Arial" w:hAnsi="Arial" w:cs="Arial"/>
        </w:rPr>
        <w:t xml:space="preserve"> </w:t>
      </w:r>
      <w:del w:id="87" w:author="Claudia Rosca" w:date="2018-08-14T09:01:00Z">
        <w:r w:rsidRPr="00B418D0" w:rsidDel="00A12B91">
          <w:rPr>
            <w:rFonts w:ascii="Arial" w:hAnsi="Arial" w:cs="Arial"/>
          </w:rPr>
          <w:delText>ale Ordinului ministrului educa</w:delText>
        </w:r>
        <w:r w:rsidR="00622EAB" w:rsidDel="00A12B91">
          <w:rPr>
            <w:rFonts w:ascii="Arial" w:hAnsi="Arial" w:cs="Arial"/>
          </w:rPr>
          <w:delText>ț</w:delText>
        </w:r>
        <w:r w:rsidRPr="00B418D0" w:rsidDel="00A12B91">
          <w:rPr>
            <w:rFonts w:ascii="Arial" w:hAnsi="Arial" w:cs="Arial"/>
          </w:rPr>
          <w:delText>iei</w:delText>
        </w:r>
        <w:r w:rsidR="006328F5" w:rsidDel="00A12B91">
          <w:rPr>
            <w:rFonts w:ascii="Arial" w:hAnsi="Arial" w:cs="Arial"/>
          </w:rPr>
          <w:delText xml:space="preserve"> </w:delText>
        </w:r>
        <w:r w:rsidRPr="00B418D0" w:rsidDel="00A12B91">
          <w:rPr>
            <w:rFonts w:ascii="Arial" w:hAnsi="Arial" w:cs="Arial"/>
          </w:rPr>
          <w:delText>na</w:delText>
        </w:r>
        <w:r w:rsidR="00622EAB" w:rsidDel="00A12B91">
          <w:rPr>
            <w:rFonts w:ascii="Arial" w:hAnsi="Arial" w:cs="Arial"/>
          </w:rPr>
          <w:delText>ț</w:delText>
        </w:r>
        <w:r w:rsidRPr="00B418D0" w:rsidDel="00A12B91">
          <w:rPr>
            <w:rFonts w:ascii="Arial" w:hAnsi="Arial" w:cs="Arial"/>
          </w:rPr>
          <w:delText xml:space="preserve">ionale </w:delText>
        </w:r>
        <w:r w:rsidR="00622EAB" w:rsidDel="00A12B91">
          <w:rPr>
            <w:rFonts w:ascii="Arial" w:hAnsi="Arial" w:cs="Arial"/>
          </w:rPr>
          <w:delText>ș</w:delText>
        </w:r>
        <w:r w:rsidR="00F2473E" w:rsidDel="00A12B91">
          <w:rPr>
            <w:rFonts w:ascii="Arial" w:hAnsi="Arial" w:cs="Arial"/>
          </w:rPr>
          <w:delText>i cercet</w:delText>
        </w:r>
        <w:r w:rsidR="00622EAB" w:rsidDel="00A12B91">
          <w:rPr>
            <w:rFonts w:ascii="Arial" w:hAnsi="Arial" w:cs="Arial"/>
          </w:rPr>
          <w:delText>ă</w:delText>
        </w:r>
        <w:r w:rsidR="00F2473E" w:rsidDel="00A12B91">
          <w:rPr>
            <w:rFonts w:ascii="Arial" w:hAnsi="Arial" w:cs="Arial"/>
          </w:rPr>
          <w:delText xml:space="preserve">rii </w:delText>
        </w:r>
        <w:r w:rsidR="00622EAB" w:rsidDel="00A12B91">
          <w:rPr>
            <w:rFonts w:ascii="Arial" w:hAnsi="Arial" w:cs="Arial"/>
          </w:rPr>
          <w:delText>ș</w:delText>
        </w:r>
        <w:r w:rsidR="00F2473E" w:rsidDel="00A12B91">
          <w:rPr>
            <w:rFonts w:ascii="Arial" w:hAnsi="Arial" w:cs="Arial"/>
          </w:rPr>
          <w:delText>tiin</w:delText>
        </w:r>
        <w:r w:rsidR="00622EAB" w:rsidDel="00A12B91">
          <w:rPr>
            <w:rFonts w:ascii="Arial" w:hAnsi="Arial" w:cs="Arial"/>
          </w:rPr>
          <w:delText>ț</w:delText>
        </w:r>
        <w:r w:rsidR="00F2473E" w:rsidDel="00A12B91">
          <w:rPr>
            <w:rFonts w:ascii="Arial" w:hAnsi="Arial" w:cs="Arial"/>
          </w:rPr>
          <w:delText xml:space="preserve">ifice </w:delText>
        </w:r>
        <w:r w:rsidRPr="00B418D0" w:rsidDel="00A12B91">
          <w:rPr>
            <w:rFonts w:ascii="Arial" w:hAnsi="Arial" w:cs="Arial"/>
          </w:rPr>
          <w:delText xml:space="preserve">nr. 3590/2016, privind aprobarea planurilor-cadru de </w:delText>
        </w:r>
        <w:r w:rsidR="00622EAB" w:rsidDel="00A12B91">
          <w:rPr>
            <w:rFonts w:ascii="Arial" w:hAnsi="Arial" w:cs="Arial"/>
          </w:rPr>
          <w:delText>î</w:delText>
        </w:r>
        <w:r w:rsidRPr="00B418D0" w:rsidDel="00A12B91">
          <w:rPr>
            <w:rFonts w:ascii="Arial" w:hAnsi="Arial" w:cs="Arial"/>
          </w:rPr>
          <w:delText>nv</w:delText>
        </w:r>
        <w:r w:rsidR="00622EAB" w:rsidDel="00A12B91">
          <w:rPr>
            <w:rFonts w:ascii="Arial" w:hAnsi="Arial" w:cs="Arial"/>
          </w:rPr>
          <w:delText>ăță</w:delText>
        </w:r>
        <w:r w:rsidRPr="00B418D0" w:rsidDel="00A12B91">
          <w:rPr>
            <w:rFonts w:ascii="Arial" w:hAnsi="Arial" w:cs="Arial"/>
          </w:rPr>
          <w:delText>m</w:delText>
        </w:r>
        <w:r w:rsidR="00622EAB" w:rsidDel="00A12B91">
          <w:rPr>
            <w:rFonts w:ascii="Arial" w:hAnsi="Arial" w:cs="Arial"/>
          </w:rPr>
          <w:delText>â</w:delText>
        </w:r>
        <w:r w:rsidRPr="00B418D0" w:rsidDel="00A12B91">
          <w:rPr>
            <w:rFonts w:ascii="Arial" w:hAnsi="Arial" w:cs="Arial"/>
          </w:rPr>
          <w:delText xml:space="preserve">nt pentru </w:delText>
        </w:r>
        <w:r w:rsidR="00622EAB" w:rsidDel="00A12B91">
          <w:rPr>
            <w:rFonts w:ascii="Arial" w:hAnsi="Arial" w:cs="Arial"/>
          </w:rPr>
          <w:delText>î</w:delText>
        </w:r>
        <w:r w:rsidRPr="00B418D0" w:rsidDel="00A12B91">
          <w:rPr>
            <w:rFonts w:ascii="Arial" w:hAnsi="Arial" w:cs="Arial"/>
          </w:rPr>
          <w:delText>nv</w:delText>
        </w:r>
        <w:r w:rsidR="00622EAB" w:rsidDel="00A12B91">
          <w:rPr>
            <w:rFonts w:ascii="Arial" w:hAnsi="Arial" w:cs="Arial"/>
          </w:rPr>
          <w:delText>ăță</w:delText>
        </w:r>
        <w:r w:rsidRPr="00B418D0" w:rsidDel="00A12B91">
          <w:rPr>
            <w:rFonts w:ascii="Arial" w:hAnsi="Arial" w:cs="Arial"/>
          </w:rPr>
          <w:delText>m</w:delText>
        </w:r>
        <w:r w:rsidR="00622EAB" w:rsidDel="00A12B91">
          <w:rPr>
            <w:rFonts w:ascii="Arial" w:hAnsi="Arial" w:cs="Arial"/>
          </w:rPr>
          <w:delText>â</w:delText>
        </w:r>
        <w:r w:rsidRPr="00B418D0" w:rsidDel="00A12B91">
          <w:rPr>
            <w:rFonts w:ascii="Arial" w:hAnsi="Arial" w:cs="Arial"/>
          </w:rPr>
          <w:delText>ntul gimnazial,</w:delText>
        </w:r>
        <w:r w:rsidR="00847C22" w:rsidDel="00A12B91">
          <w:rPr>
            <w:rFonts w:ascii="Arial" w:hAnsi="Arial" w:cs="Arial"/>
          </w:rPr>
          <w:delText xml:space="preserve"> </w:delText>
        </w:r>
      </w:del>
      <w:r w:rsidRPr="00725C45">
        <w:rPr>
          <w:rFonts w:ascii="Arial" w:hAnsi="Arial" w:cs="Arial"/>
        </w:rPr>
        <w:t xml:space="preserve">nota </w:t>
      </w:r>
      <w:del w:id="88" w:author="Claudia Rosca" w:date="2018-08-14T09:02:00Z">
        <w:r w:rsidDel="00A12B91">
          <w:rPr>
            <w:rFonts w:ascii="Arial" w:hAnsi="Arial" w:cs="Arial"/>
          </w:rPr>
          <w:delText>referitoare la „</w:delText>
        </w:r>
        <w:r w:rsidRPr="00BB2CAB" w:rsidDel="00A12B91">
          <w:rPr>
            <w:rFonts w:ascii="Arial" w:hAnsi="Arial" w:cs="Arial"/>
          </w:rPr>
          <w:delText>Op</w:delText>
        </w:r>
        <w:r w:rsidR="00622EAB" w:rsidDel="00A12B91">
          <w:rPr>
            <w:rFonts w:ascii="Arial" w:hAnsi="Arial" w:cs="Arial"/>
          </w:rPr>
          <w:delText>ț</w:delText>
        </w:r>
        <w:r w:rsidRPr="00BB2CAB" w:rsidDel="00A12B91">
          <w:rPr>
            <w:rFonts w:ascii="Arial" w:hAnsi="Arial" w:cs="Arial"/>
          </w:rPr>
          <w:delText>ional integrat la nivelul mai multor arii curriculare</w:delText>
        </w:r>
        <w:r w:rsidDel="00A12B91">
          <w:rPr>
            <w:rFonts w:ascii="Arial" w:hAnsi="Arial" w:cs="Arial"/>
          </w:rPr>
          <w:delText>”</w:delText>
        </w:r>
      </w:del>
      <w:ins w:id="89" w:author="Claudia Rosca" w:date="2018-08-14T09:02:00Z">
        <w:r w:rsidR="00A12B91">
          <w:rPr>
            <w:rFonts w:ascii="Arial" w:hAnsi="Arial" w:cs="Arial"/>
          </w:rPr>
          <w:t>„*” se abrogă</w:t>
        </w:r>
      </w:ins>
      <w:ins w:id="90" w:author="Claudia Rosca" w:date="2018-08-14T09:05:00Z">
        <w:r w:rsidR="009503F5">
          <w:rPr>
            <w:rFonts w:ascii="Arial" w:hAnsi="Arial" w:cs="Arial"/>
          </w:rPr>
          <w:t>.</w:t>
        </w:r>
      </w:ins>
    </w:p>
    <w:p w14:paraId="58CB302F" w14:textId="77777777" w:rsidR="00725C45" w:rsidDel="009503F5" w:rsidRDefault="00725C45" w:rsidP="00CA7A2E">
      <w:pPr>
        <w:spacing w:before="120" w:after="120"/>
        <w:rPr>
          <w:del w:id="91" w:author="Claudia Rosca" w:date="2018-08-14T09:04:00Z"/>
          <w:rFonts w:ascii="Arial" w:hAnsi="Arial" w:cs="Arial"/>
        </w:rPr>
      </w:pPr>
      <w:del w:id="92" w:author="Claudia Rosca" w:date="2018-08-14T09:04:00Z">
        <w:r w:rsidDel="009503F5">
          <w:rPr>
            <w:rFonts w:ascii="Arial" w:hAnsi="Arial" w:cs="Arial"/>
          </w:rPr>
          <w:delText>.</w:delText>
        </w:r>
      </w:del>
    </w:p>
    <w:p w14:paraId="06046EC4" w14:textId="00416019" w:rsidR="009503F5" w:rsidRDefault="00725C45" w:rsidP="00CA7A2E">
      <w:pPr>
        <w:spacing w:before="120" w:after="120"/>
        <w:rPr>
          <w:ins w:id="93" w:author="Claudia Rosca" w:date="2018-08-14T09:07:00Z"/>
          <w:rFonts w:ascii="Arial" w:hAnsi="Arial" w:cs="Arial"/>
        </w:rPr>
      </w:pPr>
      <w:del w:id="94" w:author="Claudia Rosca" w:date="2018-08-14T09:05:00Z">
        <w:r w:rsidRPr="00B11E29" w:rsidDel="009503F5">
          <w:rPr>
            <w:rFonts w:ascii="Arial" w:hAnsi="Arial" w:cs="Arial"/>
            <w:b/>
          </w:rPr>
          <w:lastRenderedPageBreak/>
          <w:delText>Art. 3</w:delText>
        </w:r>
        <w:r w:rsidR="00B11E29" w:rsidRPr="00B11E29" w:rsidDel="009503F5">
          <w:rPr>
            <w:rFonts w:ascii="Arial" w:hAnsi="Arial" w:cs="Arial"/>
            <w:b/>
          </w:rPr>
          <w:delText>.</w:delText>
        </w:r>
      </w:del>
      <w:ins w:id="95" w:author="Claudia Rosca" w:date="2018-08-14T09:05:00Z">
        <w:r w:rsidR="009503F5">
          <w:rPr>
            <w:rFonts w:ascii="Arial" w:hAnsi="Arial" w:cs="Arial"/>
            <w:b/>
          </w:rPr>
          <w:t>4.</w:t>
        </w:r>
      </w:ins>
      <w:r w:rsidR="00C05B87">
        <w:rPr>
          <w:rFonts w:ascii="Arial" w:hAnsi="Arial" w:cs="Arial"/>
          <w:b/>
        </w:rPr>
        <w:t xml:space="preserve"> </w:t>
      </w:r>
      <w:del w:id="96" w:author="Claudia Rosca" w:date="2018-08-14T09:06:00Z">
        <w:r w:rsidDel="009503F5">
          <w:rPr>
            <w:rFonts w:ascii="Arial" w:hAnsi="Arial" w:cs="Arial"/>
          </w:rPr>
          <w:delText xml:space="preserve">Se introduce </w:delText>
        </w:r>
        <w:r w:rsidR="00622EAB" w:rsidDel="009503F5">
          <w:rPr>
            <w:rFonts w:ascii="Arial" w:hAnsi="Arial" w:cs="Arial"/>
          </w:rPr>
          <w:delText>î</w:delText>
        </w:r>
        <w:r w:rsidDel="009503F5">
          <w:rPr>
            <w:rFonts w:ascii="Arial" w:hAnsi="Arial" w:cs="Arial"/>
          </w:rPr>
          <w:delText xml:space="preserve">n Anexa 2 </w:delText>
        </w:r>
        <w:r w:rsidR="00B11E29" w:rsidDel="009503F5">
          <w:rPr>
            <w:rFonts w:ascii="Arial" w:hAnsi="Arial" w:cs="Arial"/>
          </w:rPr>
          <w:delText xml:space="preserve">a </w:delText>
        </w:r>
        <w:r w:rsidR="00B11E29" w:rsidRPr="00B418D0" w:rsidDel="009503F5">
          <w:rPr>
            <w:rFonts w:ascii="Arial" w:hAnsi="Arial" w:cs="Arial"/>
          </w:rPr>
          <w:delText>Ordinului ministrului educa</w:delText>
        </w:r>
        <w:r w:rsidR="00622EAB" w:rsidDel="009503F5">
          <w:rPr>
            <w:rFonts w:ascii="Arial" w:hAnsi="Arial" w:cs="Arial"/>
          </w:rPr>
          <w:delText>ț</w:delText>
        </w:r>
        <w:r w:rsidR="00B11E29" w:rsidRPr="00B418D0" w:rsidDel="009503F5">
          <w:rPr>
            <w:rFonts w:ascii="Arial" w:hAnsi="Arial" w:cs="Arial"/>
          </w:rPr>
          <w:delText>iei</w:delText>
        </w:r>
        <w:r w:rsidR="006328F5" w:rsidDel="009503F5">
          <w:rPr>
            <w:rFonts w:ascii="Arial" w:hAnsi="Arial" w:cs="Arial"/>
          </w:rPr>
          <w:delText xml:space="preserve"> </w:delText>
        </w:r>
        <w:r w:rsidR="00B11E29" w:rsidRPr="00B418D0" w:rsidDel="009503F5">
          <w:rPr>
            <w:rFonts w:ascii="Arial" w:hAnsi="Arial" w:cs="Arial"/>
          </w:rPr>
          <w:delText>na</w:delText>
        </w:r>
        <w:r w:rsidR="00622EAB" w:rsidDel="009503F5">
          <w:rPr>
            <w:rFonts w:ascii="Arial" w:hAnsi="Arial" w:cs="Arial"/>
          </w:rPr>
          <w:delText>ț</w:delText>
        </w:r>
        <w:r w:rsidR="00B11E29" w:rsidRPr="00B418D0" w:rsidDel="009503F5">
          <w:rPr>
            <w:rFonts w:ascii="Arial" w:hAnsi="Arial" w:cs="Arial"/>
          </w:rPr>
          <w:delText>ionale</w:delText>
        </w:r>
        <w:r w:rsidR="00F2473E" w:rsidDel="009503F5">
          <w:rPr>
            <w:rFonts w:ascii="Arial" w:hAnsi="Arial" w:cs="Arial"/>
          </w:rPr>
          <w:delText xml:space="preserve"> </w:delText>
        </w:r>
        <w:r w:rsidR="00622EAB" w:rsidDel="009503F5">
          <w:rPr>
            <w:rFonts w:ascii="Arial" w:hAnsi="Arial" w:cs="Arial"/>
          </w:rPr>
          <w:delText>ș</w:delText>
        </w:r>
        <w:r w:rsidR="00F2473E" w:rsidDel="009503F5">
          <w:rPr>
            <w:rFonts w:ascii="Arial" w:hAnsi="Arial" w:cs="Arial"/>
          </w:rPr>
          <w:delText>i cercet</w:delText>
        </w:r>
        <w:r w:rsidR="00622EAB" w:rsidDel="009503F5">
          <w:rPr>
            <w:rFonts w:ascii="Arial" w:hAnsi="Arial" w:cs="Arial"/>
          </w:rPr>
          <w:delText>ă</w:delText>
        </w:r>
        <w:r w:rsidR="00F2473E" w:rsidDel="009503F5">
          <w:rPr>
            <w:rFonts w:ascii="Arial" w:hAnsi="Arial" w:cs="Arial"/>
          </w:rPr>
          <w:delText xml:space="preserve">rii </w:delText>
        </w:r>
        <w:r w:rsidR="00622EAB" w:rsidDel="009503F5">
          <w:rPr>
            <w:rFonts w:ascii="Arial" w:hAnsi="Arial" w:cs="Arial"/>
          </w:rPr>
          <w:delText>ș</w:delText>
        </w:r>
        <w:r w:rsidR="00F2473E" w:rsidDel="009503F5">
          <w:rPr>
            <w:rFonts w:ascii="Arial" w:hAnsi="Arial" w:cs="Arial"/>
          </w:rPr>
          <w:delText>tiin</w:delText>
        </w:r>
        <w:r w:rsidR="00622EAB" w:rsidDel="009503F5">
          <w:rPr>
            <w:rFonts w:ascii="Arial" w:hAnsi="Arial" w:cs="Arial"/>
          </w:rPr>
          <w:delText>ț</w:delText>
        </w:r>
        <w:r w:rsidR="00F2473E" w:rsidDel="009503F5">
          <w:rPr>
            <w:rFonts w:ascii="Arial" w:hAnsi="Arial" w:cs="Arial"/>
          </w:rPr>
          <w:delText>ifice</w:delText>
        </w:r>
        <w:r w:rsidR="00B11E29" w:rsidDel="009503F5">
          <w:rPr>
            <w:rFonts w:ascii="Arial" w:hAnsi="Arial" w:cs="Arial"/>
          </w:rPr>
          <w:delText xml:space="preserve"> nr. 3590/2016, </w:delText>
        </w:r>
        <w:r w:rsidR="00B11E29" w:rsidRPr="00B418D0" w:rsidDel="009503F5">
          <w:rPr>
            <w:rFonts w:ascii="Arial" w:hAnsi="Arial" w:cs="Arial"/>
          </w:rPr>
          <w:delText xml:space="preserve">privind aprobarea planurilor-cadru de </w:delText>
        </w:r>
        <w:r w:rsidR="00622EAB" w:rsidDel="009503F5">
          <w:rPr>
            <w:rFonts w:ascii="Arial" w:hAnsi="Arial" w:cs="Arial"/>
          </w:rPr>
          <w:delText>î</w:delText>
        </w:r>
        <w:r w:rsidR="00B11E29" w:rsidRPr="00B418D0" w:rsidDel="009503F5">
          <w:rPr>
            <w:rFonts w:ascii="Arial" w:hAnsi="Arial" w:cs="Arial"/>
          </w:rPr>
          <w:delText>nv</w:delText>
        </w:r>
        <w:r w:rsidR="00622EAB" w:rsidDel="009503F5">
          <w:rPr>
            <w:rFonts w:ascii="Arial" w:hAnsi="Arial" w:cs="Arial"/>
          </w:rPr>
          <w:delText>ăță</w:delText>
        </w:r>
        <w:r w:rsidR="00B11E29" w:rsidRPr="00B418D0" w:rsidDel="009503F5">
          <w:rPr>
            <w:rFonts w:ascii="Arial" w:hAnsi="Arial" w:cs="Arial"/>
          </w:rPr>
          <w:delText>m</w:delText>
        </w:r>
        <w:r w:rsidR="00622EAB" w:rsidDel="009503F5">
          <w:rPr>
            <w:rFonts w:ascii="Arial" w:hAnsi="Arial" w:cs="Arial"/>
          </w:rPr>
          <w:delText>â</w:delText>
        </w:r>
        <w:r w:rsidR="00B11E29" w:rsidRPr="00B418D0" w:rsidDel="009503F5">
          <w:rPr>
            <w:rFonts w:ascii="Arial" w:hAnsi="Arial" w:cs="Arial"/>
          </w:rPr>
          <w:delText xml:space="preserve">nt pentru </w:delText>
        </w:r>
        <w:r w:rsidR="00622EAB" w:rsidDel="009503F5">
          <w:rPr>
            <w:rFonts w:ascii="Arial" w:hAnsi="Arial" w:cs="Arial"/>
          </w:rPr>
          <w:delText>î</w:delText>
        </w:r>
        <w:r w:rsidR="00B11E29" w:rsidRPr="00B418D0" w:rsidDel="009503F5">
          <w:rPr>
            <w:rFonts w:ascii="Arial" w:hAnsi="Arial" w:cs="Arial"/>
          </w:rPr>
          <w:delText>nv</w:delText>
        </w:r>
        <w:r w:rsidR="00622EAB" w:rsidDel="009503F5">
          <w:rPr>
            <w:rFonts w:ascii="Arial" w:hAnsi="Arial" w:cs="Arial"/>
          </w:rPr>
          <w:delText>ăță</w:delText>
        </w:r>
        <w:r w:rsidR="00B11E29" w:rsidRPr="00B418D0" w:rsidDel="009503F5">
          <w:rPr>
            <w:rFonts w:ascii="Arial" w:hAnsi="Arial" w:cs="Arial"/>
          </w:rPr>
          <w:delText>m</w:delText>
        </w:r>
        <w:r w:rsidR="00622EAB" w:rsidDel="009503F5">
          <w:rPr>
            <w:rFonts w:ascii="Arial" w:hAnsi="Arial" w:cs="Arial"/>
          </w:rPr>
          <w:delText>â</w:delText>
        </w:r>
        <w:r w:rsidR="00B11E29" w:rsidRPr="00B418D0" w:rsidDel="009503F5">
          <w:rPr>
            <w:rFonts w:ascii="Arial" w:hAnsi="Arial" w:cs="Arial"/>
          </w:rPr>
          <w:delText xml:space="preserve">ntul gimnazial, </w:delText>
        </w:r>
        <w:r w:rsidR="00B11E29" w:rsidDel="009503F5">
          <w:rPr>
            <w:rFonts w:ascii="Arial" w:hAnsi="Arial" w:cs="Arial"/>
          </w:rPr>
          <w:delText xml:space="preserve">nota referitoare la </w:delText>
        </w:r>
        <w:r w:rsidR="00622EAB" w:rsidDel="009503F5">
          <w:rPr>
            <w:rFonts w:ascii="Arial" w:hAnsi="Arial" w:cs="Arial"/>
          </w:rPr>
          <w:delText>î</w:delText>
        </w:r>
        <w:r w:rsidR="00B11E29" w:rsidDel="009503F5">
          <w:rPr>
            <w:rFonts w:ascii="Arial" w:hAnsi="Arial" w:cs="Arial"/>
          </w:rPr>
          <w:delText>nv</w:delText>
        </w:r>
        <w:r w:rsidR="00622EAB" w:rsidDel="009503F5">
          <w:rPr>
            <w:rFonts w:ascii="Arial" w:hAnsi="Arial" w:cs="Arial"/>
          </w:rPr>
          <w:delText>ăță</w:delText>
        </w:r>
        <w:r w:rsidR="00B11E29" w:rsidDel="009503F5">
          <w:rPr>
            <w:rFonts w:ascii="Arial" w:hAnsi="Arial" w:cs="Arial"/>
          </w:rPr>
          <w:delText>m</w:delText>
        </w:r>
        <w:r w:rsidR="00622EAB" w:rsidDel="009503F5">
          <w:rPr>
            <w:rFonts w:ascii="Arial" w:hAnsi="Arial" w:cs="Arial"/>
          </w:rPr>
          <w:delText>â</w:delText>
        </w:r>
        <w:r w:rsidR="00B11E29" w:rsidDel="009503F5">
          <w:rPr>
            <w:rFonts w:ascii="Arial" w:hAnsi="Arial" w:cs="Arial"/>
          </w:rPr>
          <w:delText>ntul intensiv</w:delText>
        </w:r>
        <w:r w:rsidR="005018E0" w:rsidRPr="00F2473E" w:rsidDel="009503F5">
          <w:rPr>
            <w:rFonts w:ascii="Arial" w:hAnsi="Arial" w:cs="Arial"/>
          </w:rPr>
          <w:delText>,</w:delText>
        </w:r>
        <w:r w:rsidR="00B11E29" w:rsidDel="009503F5">
          <w:rPr>
            <w:rFonts w:ascii="Arial" w:hAnsi="Arial" w:cs="Arial"/>
          </w:rPr>
          <w:delText xml:space="preserve"> cu urm</w:delText>
        </w:r>
        <w:r w:rsidR="00622EAB" w:rsidDel="009503F5">
          <w:rPr>
            <w:rFonts w:ascii="Arial" w:hAnsi="Arial" w:cs="Arial"/>
          </w:rPr>
          <w:delText>ă</w:delText>
        </w:r>
        <w:r w:rsidR="00B11E29" w:rsidDel="009503F5">
          <w:rPr>
            <w:rFonts w:ascii="Arial" w:hAnsi="Arial" w:cs="Arial"/>
          </w:rPr>
          <w:delText>torul text:</w:delText>
        </w:r>
      </w:del>
      <w:ins w:id="97" w:author="Claudia Rosca" w:date="2018-08-14T09:06:00Z">
        <w:r w:rsidR="009503F5">
          <w:rPr>
            <w:rFonts w:ascii="Arial" w:hAnsi="Arial" w:cs="Arial"/>
          </w:rPr>
          <w:t xml:space="preserve">La </w:t>
        </w:r>
      </w:ins>
      <w:ins w:id="98" w:author="Claudia Rosca" w:date="2018-08-14T09:08:00Z">
        <w:r w:rsidR="009503F5">
          <w:rPr>
            <w:rFonts w:ascii="Arial" w:hAnsi="Arial" w:cs="Arial"/>
          </w:rPr>
          <w:t>final</w:t>
        </w:r>
      </w:ins>
      <w:ins w:id="99" w:author="Claudia Rosca" w:date="2018-08-14T09:09:00Z">
        <w:r w:rsidR="009503F5">
          <w:rPr>
            <w:rFonts w:ascii="Arial" w:hAnsi="Arial" w:cs="Arial"/>
          </w:rPr>
          <w:t xml:space="preserve">ul </w:t>
        </w:r>
      </w:ins>
      <w:ins w:id="100" w:author="Claudia Rosca" w:date="2018-08-14T09:06:00Z">
        <w:r w:rsidR="009503F5">
          <w:rPr>
            <w:rFonts w:ascii="Arial" w:hAnsi="Arial" w:cs="Arial"/>
          </w:rPr>
          <w:t>anex</w:t>
        </w:r>
      </w:ins>
      <w:ins w:id="101" w:author="Claudia Rosca" w:date="2018-08-14T09:09:00Z">
        <w:r w:rsidR="009503F5">
          <w:rPr>
            <w:rFonts w:ascii="Arial" w:hAnsi="Arial" w:cs="Arial"/>
          </w:rPr>
          <w:t>ei</w:t>
        </w:r>
      </w:ins>
      <w:ins w:id="102" w:author="Claudia Rosca" w:date="2018-08-14T09:06:00Z">
        <w:r w:rsidR="009503F5">
          <w:rPr>
            <w:rFonts w:ascii="Arial" w:hAnsi="Arial" w:cs="Arial"/>
          </w:rPr>
          <w:t xml:space="preserve"> nr. 2, </w:t>
        </w:r>
      </w:ins>
      <w:ins w:id="103" w:author="Claudia Rosca" w:date="2018-08-14T09:07:00Z">
        <w:r w:rsidR="009503F5">
          <w:rPr>
            <w:rFonts w:ascii="Arial" w:hAnsi="Arial" w:cs="Arial"/>
          </w:rPr>
          <w:t>se introduce o notă cu următorul cuprins:</w:t>
        </w:r>
      </w:ins>
    </w:p>
    <w:p w14:paraId="731A1A0F" w14:textId="77777777" w:rsidR="009503F5" w:rsidRDefault="00B11E29" w:rsidP="00CA7A2E">
      <w:pPr>
        <w:spacing w:before="120" w:after="120"/>
        <w:rPr>
          <w:ins w:id="104" w:author="Claudia Rosca" w:date="2018-08-14T09:07:00Z"/>
          <w:rFonts w:ascii="Arial" w:hAnsi="Arial" w:cs="Arial"/>
        </w:rPr>
      </w:pPr>
      <w:r>
        <w:rPr>
          <w:rFonts w:ascii="Arial" w:hAnsi="Arial" w:cs="Arial"/>
        </w:rPr>
        <w:t xml:space="preserve"> „</w:t>
      </w:r>
      <w:ins w:id="105" w:author="Claudia Rosca" w:date="2018-08-14T09:07:00Z">
        <w:r w:rsidR="009503F5">
          <w:rPr>
            <w:rFonts w:ascii="Arial" w:hAnsi="Arial" w:cs="Arial"/>
          </w:rPr>
          <w:t>Notă</w:t>
        </w:r>
      </w:ins>
    </w:p>
    <w:p w14:paraId="4B66AEE1" w14:textId="25DBA4FE" w:rsidR="00725C45" w:rsidRPr="006328F5" w:rsidRDefault="00B11E29" w:rsidP="00CA7A2E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La clasele cu program de studiu intensiv al unei limbi moderne, disciplina se studiaz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 xml:space="preserve"> 4 ore/s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>pt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>m</w:t>
      </w:r>
      <w:r w:rsidR="00622EAB">
        <w:rPr>
          <w:rFonts w:ascii="Arial" w:hAnsi="Arial" w:cs="Arial"/>
        </w:rPr>
        <w:t>â</w:t>
      </w:r>
      <w:r>
        <w:rPr>
          <w:rFonts w:ascii="Arial" w:hAnsi="Arial" w:cs="Arial"/>
        </w:rPr>
        <w:t>n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 xml:space="preserve"> astfel: 2 ore/s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>pt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>m</w:t>
      </w:r>
      <w:r w:rsidR="00622EAB">
        <w:rPr>
          <w:rFonts w:ascii="Arial" w:hAnsi="Arial" w:cs="Arial"/>
        </w:rPr>
        <w:t>â</w:t>
      </w:r>
      <w:r>
        <w:rPr>
          <w:rFonts w:ascii="Arial" w:hAnsi="Arial" w:cs="Arial"/>
        </w:rPr>
        <w:t>n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 xml:space="preserve"> prev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 xml:space="preserve">zute </w:t>
      </w:r>
      <w:r w:rsidR="00622EAB">
        <w:rPr>
          <w:rFonts w:ascii="Arial" w:hAnsi="Arial" w:cs="Arial"/>
        </w:rPr>
        <w:t>î</w:t>
      </w:r>
      <w:r>
        <w:rPr>
          <w:rFonts w:ascii="Arial" w:hAnsi="Arial" w:cs="Arial"/>
        </w:rPr>
        <w:t xml:space="preserve">n trunchiul comun (TC) </w:t>
      </w:r>
      <w:r w:rsidR="00622EAB">
        <w:rPr>
          <w:rFonts w:ascii="Arial" w:hAnsi="Arial" w:cs="Arial"/>
        </w:rPr>
        <w:t>ș</w:t>
      </w:r>
      <w:r>
        <w:rPr>
          <w:rFonts w:ascii="Arial" w:hAnsi="Arial" w:cs="Arial"/>
        </w:rPr>
        <w:t>i 2 ore/s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>pt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>m</w:t>
      </w:r>
      <w:r w:rsidR="00622EAB">
        <w:rPr>
          <w:rFonts w:ascii="Arial" w:hAnsi="Arial" w:cs="Arial"/>
        </w:rPr>
        <w:t>â</w:t>
      </w:r>
      <w:r>
        <w:rPr>
          <w:rFonts w:ascii="Arial" w:hAnsi="Arial" w:cs="Arial"/>
        </w:rPr>
        <w:t>n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 xml:space="preserve"> din curriculumul la decizia </w:t>
      </w:r>
      <w:r w:rsidR="00622EAB">
        <w:rPr>
          <w:rFonts w:ascii="Arial" w:hAnsi="Arial" w:cs="Arial"/>
        </w:rPr>
        <w:t>ș</w:t>
      </w:r>
      <w:r>
        <w:rPr>
          <w:rFonts w:ascii="Arial" w:hAnsi="Arial" w:cs="Arial"/>
        </w:rPr>
        <w:t>colii (</w:t>
      </w:r>
      <w:proofErr w:type="spellStart"/>
      <w:r>
        <w:rPr>
          <w:rFonts w:ascii="Arial" w:hAnsi="Arial" w:cs="Arial"/>
        </w:rPr>
        <w:t>CDS</w:t>
      </w:r>
      <w:proofErr w:type="spellEnd"/>
      <w:r>
        <w:rPr>
          <w:rFonts w:ascii="Arial" w:hAnsi="Arial" w:cs="Arial"/>
        </w:rPr>
        <w:t>)</w:t>
      </w:r>
      <w:r w:rsidR="009223EA">
        <w:rPr>
          <w:rFonts w:ascii="Arial" w:hAnsi="Arial" w:cs="Arial"/>
        </w:rPr>
        <w:t xml:space="preserve">, </w:t>
      </w:r>
      <w:r w:rsidR="009223EA" w:rsidRPr="006328F5">
        <w:rPr>
          <w:rFonts w:ascii="Arial" w:hAnsi="Arial" w:cs="Arial"/>
        </w:rPr>
        <w:t>aplic</w:t>
      </w:r>
      <w:r w:rsidR="00622EAB">
        <w:rPr>
          <w:rFonts w:ascii="Arial" w:hAnsi="Arial" w:cs="Arial"/>
        </w:rPr>
        <w:t>â</w:t>
      </w:r>
      <w:r w:rsidR="009223EA" w:rsidRPr="006328F5">
        <w:rPr>
          <w:rFonts w:ascii="Arial" w:hAnsi="Arial" w:cs="Arial"/>
        </w:rPr>
        <w:t xml:space="preserve">ndu-se programa </w:t>
      </w:r>
      <w:r w:rsidR="00622EAB">
        <w:rPr>
          <w:rFonts w:ascii="Arial" w:hAnsi="Arial" w:cs="Arial"/>
        </w:rPr>
        <w:t>ș</w:t>
      </w:r>
      <w:r w:rsidR="009223EA" w:rsidRPr="006328F5">
        <w:rPr>
          <w:rFonts w:ascii="Arial" w:hAnsi="Arial" w:cs="Arial"/>
        </w:rPr>
        <w:t>colar</w:t>
      </w:r>
      <w:r w:rsidR="00622EAB">
        <w:rPr>
          <w:rFonts w:ascii="Arial" w:hAnsi="Arial" w:cs="Arial"/>
        </w:rPr>
        <w:t>ă</w:t>
      </w:r>
      <w:r w:rsidR="009223EA" w:rsidRPr="006328F5">
        <w:rPr>
          <w:rFonts w:ascii="Arial" w:hAnsi="Arial" w:cs="Arial"/>
        </w:rPr>
        <w:t xml:space="preserve"> </w:t>
      </w:r>
      <w:r w:rsidR="00622EAB">
        <w:rPr>
          <w:rFonts w:ascii="Arial" w:hAnsi="Arial" w:cs="Arial"/>
        </w:rPr>
        <w:t>î</w:t>
      </w:r>
      <w:r w:rsidR="009223EA" w:rsidRPr="006328F5">
        <w:rPr>
          <w:rFonts w:ascii="Arial" w:hAnsi="Arial" w:cs="Arial"/>
        </w:rPr>
        <w:t>n vigoare la aceast</w:t>
      </w:r>
      <w:r w:rsidR="00622EAB">
        <w:rPr>
          <w:rFonts w:ascii="Arial" w:hAnsi="Arial" w:cs="Arial"/>
        </w:rPr>
        <w:t>ă</w:t>
      </w:r>
      <w:r w:rsidR="009223EA" w:rsidRPr="006328F5">
        <w:rPr>
          <w:rFonts w:ascii="Arial" w:hAnsi="Arial" w:cs="Arial"/>
        </w:rPr>
        <w:t xml:space="preserve"> disciplin</w:t>
      </w:r>
      <w:r w:rsidR="00622EAB">
        <w:rPr>
          <w:rFonts w:ascii="Arial" w:hAnsi="Arial" w:cs="Arial"/>
        </w:rPr>
        <w:t>ă</w:t>
      </w:r>
      <w:del w:id="106" w:author="Claudia Rosca" w:date="2018-08-14T09:52:00Z">
        <w:r w:rsidR="009223EA" w:rsidRPr="006328F5" w:rsidDel="00671DC7">
          <w:rPr>
            <w:rFonts w:ascii="Arial" w:hAnsi="Arial" w:cs="Arial"/>
          </w:rPr>
          <w:delText>”</w:delText>
        </w:r>
      </w:del>
      <w:r w:rsidR="009223EA" w:rsidRPr="006328F5">
        <w:rPr>
          <w:rFonts w:ascii="Arial" w:hAnsi="Arial" w:cs="Arial"/>
        </w:rPr>
        <w:t>.</w:t>
      </w:r>
      <w:ins w:id="107" w:author="Claudia Rosca" w:date="2018-08-14T09:52:00Z">
        <w:r w:rsidR="00671DC7" w:rsidRPr="00671DC7">
          <w:rPr>
            <w:rFonts w:ascii="Arial" w:hAnsi="Arial" w:cs="Arial"/>
          </w:rPr>
          <w:t xml:space="preserve"> </w:t>
        </w:r>
        <w:r w:rsidR="00671DC7" w:rsidRPr="006328F5">
          <w:rPr>
            <w:rFonts w:ascii="Arial" w:hAnsi="Arial" w:cs="Arial"/>
          </w:rPr>
          <w:t>”</w:t>
        </w:r>
      </w:ins>
    </w:p>
    <w:p w14:paraId="3D4FCA46" w14:textId="77777777" w:rsidR="009503F5" w:rsidRDefault="00B11E29" w:rsidP="00F2473E">
      <w:pPr>
        <w:spacing w:before="120" w:after="120"/>
        <w:rPr>
          <w:ins w:id="108" w:author="Claudia Rosca" w:date="2018-08-14T09:09:00Z"/>
          <w:rFonts w:ascii="Arial" w:hAnsi="Arial" w:cs="Arial"/>
        </w:rPr>
      </w:pPr>
      <w:del w:id="109" w:author="Claudia Rosca" w:date="2018-08-14T09:07:00Z">
        <w:r w:rsidRPr="00B11E29" w:rsidDel="009503F5">
          <w:rPr>
            <w:rFonts w:ascii="Arial" w:hAnsi="Arial" w:cs="Arial"/>
            <w:b/>
          </w:rPr>
          <w:delText xml:space="preserve">Art. </w:delText>
        </w:r>
        <w:r w:rsidDel="009503F5">
          <w:rPr>
            <w:rFonts w:ascii="Arial" w:hAnsi="Arial" w:cs="Arial"/>
            <w:b/>
          </w:rPr>
          <w:delText>4</w:delText>
        </w:r>
        <w:r w:rsidRPr="00B11E29" w:rsidDel="009503F5">
          <w:rPr>
            <w:rFonts w:ascii="Arial" w:hAnsi="Arial" w:cs="Arial"/>
            <w:b/>
          </w:rPr>
          <w:delText>.</w:delText>
        </w:r>
      </w:del>
      <w:ins w:id="110" w:author="Claudia Rosca" w:date="2018-08-14T09:08:00Z">
        <w:r w:rsidR="009503F5">
          <w:rPr>
            <w:rFonts w:ascii="Arial" w:hAnsi="Arial" w:cs="Arial"/>
            <w:b/>
          </w:rPr>
          <w:t xml:space="preserve">5. </w:t>
        </w:r>
      </w:ins>
      <w:r>
        <w:rPr>
          <w:rFonts w:ascii="Arial" w:hAnsi="Arial" w:cs="Arial"/>
        </w:rPr>
        <w:t xml:space="preserve"> </w:t>
      </w:r>
      <w:ins w:id="111" w:author="Claudia Rosca" w:date="2018-08-14T09:08:00Z">
        <w:r w:rsidR="009503F5">
          <w:rPr>
            <w:rFonts w:ascii="Arial" w:hAnsi="Arial" w:cs="Arial"/>
          </w:rPr>
          <w:t>La finalul anexei nr. 3, se introduce o notă cu următorul cuprins:</w:t>
        </w:r>
        <w:r w:rsidR="009503F5" w:rsidDel="009503F5">
          <w:rPr>
            <w:rFonts w:ascii="Arial" w:hAnsi="Arial" w:cs="Arial"/>
          </w:rPr>
          <w:t xml:space="preserve"> </w:t>
        </w:r>
      </w:ins>
      <w:del w:id="112" w:author="Claudia Rosca" w:date="2018-08-14T09:08:00Z">
        <w:r w:rsidDel="009503F5">
          <w:rPr>
            <w:rFonts w:ascii="Arial" w:hAnsi="Arial" w:cs="Arial"/>
          </w:rPr>
          <w:delText xml:space="preserve">Se introduce </w:delText>
        </w:r>
        <w:r w:rsidR="00622EAB" w:rsidDel="009503F5">
          <w:rPr>
            <w:rFonts w:ascii="Arial" w:hAnsi="Arial" w:cs="Arial"/>
          </w:rPr>
          <w:delText>î</w:delText>
        </w:r>
        <w:r w:rsidDel="009503F5">
          <w:rPr>
            <w:rFonts w:ascii="Arial" w:hAnsi="Arial" w:cs="Arial"/>
          </w:rPr>
          <w:delText xml:space="preserve">n Anexa 3 a </w:delText>
        </w:r>
        <w:r w:rsidR="006328F5" w:rsidDel="009503F5">
          <w:rPr>
            <w:rFonts w:ascii="Arial" w:hAnsi="Arial" w:cs="Arial"/>
          </w:rPr>
          <w:delText>Ordinului ministrului educa</w:delText>
        </w:r>
        <w:r w:rsidR="00622EAB" w:rsidDel="009503F5">
          <w:rPr>
            <w:rFonts w:ascii="Arial" w:hAnsi="Arial" w:cs="Arial"/>
          </w:rPr>
          <w:delText>ț</w:delText>
        </w:r>
        <w:r w:rsidR="006328F5" w:rsidDel="009503F5">
          <w:rPr>
            <w:rFonts w:ascii="Arial" w:hAnsi="Arial" w:cs="Arial"/>
          </w:rPr>
          <w:delText>iei n</w:delText>
        </w:r>
        <w:r w:rsidRPr="00B418D0" w:rsidDel="009503F5">
          <w:rPr>
            <w:rFonts w:ascii="Arial" w:hAnsi="Arial" w:cs="Arial"/>
          </w:rPr>
          <w:delText>a</w:delText>
        </w:r>
        <w:r w:rsidR="00622EAB" w:rsidDel="009503F5">
          <w:rPr>
            <w:rFonts w:ascii="Arial" w:hAnsi="Arial" w:cs="Arial"/>
          </w:rPr>
          <w:delText>ț</w:delText>
        </w:r>
        <w:r w:rsidRPr="00B418D0" w:rsidDel="009503F5">
          <w:rPr>
            <w:rFonts w:ascii="Arial" w:hAnsi="Arial" w:cs="Arial"/>
          </w:rPr>
          <w:delText>ionale</w:delText>
        </w:r>
        <w:r w:rsidR="00F2473E" w:rsidDel="009503F5">
          <w:rPr>
            <w:rFonts w:ascii="Arial" w:hAnsi="Arial" w:cs="Arial"/>
          </w:rPr>
          <w:delText xml:space="preserve"> </w:delText>
        </w:r>
        <w:r w:rsidR="00622EAB" w:rsidDel="009503F5">
          <w:rPr>
            <w:rFonts w:ascii="Arial" w:hAnsi="Arial" w:cs="Arial"/>
          </w:rPr>
          <w:delText>ș</w:delText>
        </w:r>
        <w:r w:rsidR="00F2473E" w:rsidDel="009503F5">
          <w:rPr>
            <w:rFonts w:ascii="Arial" w:hAnsi="Arial" w:cs="Arial"/>
          </w:rPr>
          <w:delText>i cercet</w:delText>
        </w:r>
        <w:r w:rsidR="00622EAB" w:rsidDel="009503F5">
          <w:rPr>
            <w:rFonts w:ascii="Arial" w:hAnsi="Arial" w:cs="Arial"/>
          </w:rPr>
          <w:delText>ă</w:delText>
        </w:r>
        <w:r w:rsidR="00F2473E" w:rsidDel="009503F5">
          <w:rPr>
            <w:rFonts w:ascii="Arial" w:hAnsi="Arial" w:cs="Arial"/>
          </w:rPr>
          <w:delText xml:space="preserve">rii </w:delText>
        </w:r>
        <w:r w:rsidR="00622EAB" w:rsidDel="009503F5">
          <w:rPr>
            <w:rFonts w:ascii="Arial" w:hAnsi="Arial" w:cs="Arial"/>
          </w:rPr>
          <w:delText>ș</w:delText>
        </w:r>
        <w:r w:rsidR="00F2473E" w:rsidDel="009503F5">
          <w:rPr>
            <w:rFonts w:ascii="Arial" w:hAnsi="Arial" w:cs="Arial"/>
          </w:rPr>
          <w:delText>tiin</w:delText>
        </w:r>
        <w:r w:rsidR="00622EAB" w:rsidDel="009503F5">
          <w:rPr>
            <w:rFonts w:ascii="Arial" w:hAnsi="Arial" w:cs="Arial"/>
          </w:rPr>
          <w:delText>ț</w:delText>
        </w:r>
        <w:r w:rsidR="00F2473E" w:rsidDel="009503F5">
          <w:rPr>
            <w:rFonts w:ascii="Arial" w:hAnsi="Arial" w:cs="Arial"/>
          </w:rPr>
          <w:delText>ifice</w:delText>
        </w:r>
        <w:r w:rsidR="006328F5" w:rsidDel="009503F5">
          <w:rPr>
            <w:rFonts w:ascii="Arial" w:hAnsi="Arial" w:cs="Arial"/>
          </w:rPr>
          <w:delText xml:space="preserve"> </w:delText>
        </w:r>
        <w:r w:rsidDel="009503F5">
          <w:rPr>
            <w:rFonts w:ascii="Arial" w:hAnsi="Arial" w:cs="Arial"/>
          </w:rPr>
          <w:delText xml:space="preserve">nr. 3590/2016, </w:delText>
        </w:r>
        <w:r w:rsidRPr="00B418D0" w:rsidDel="009503F5">
          <w:rPr>
            <w:rFonts w:ascii="Arial" w:hAnsi="Arial" w:cs="Arial"/>
          </w:rPr>
          <w:delText xml:space="preserve">privind aprobarea planurilor-cadru de </w:delText>
        </w:r>
        <w:r w:rsidR="00622EAB" w:rsidDel="009503F5">
          <w:rPr>
            <w:rFonts w:ascii="Arial" w:hAnsi="Arial" w:cs="Arial"/>
          </w:rPr>
          <w:delText>î</w:delText>
        </w:r>
        <w:r w:rsidRPr="00B418D0" w:rsidDel="009503F5">
          <w:rPr>
            <w:rFonts w:ascii="Arial" w:hAnsi="Arial" w:cs="Arial"/>
          </w:rPr>
          <w:delText>nv</w:delText>
        </w:r>
        <w:r w:rsidR="00622EAB" w:rsidDel="009503F5">
          <w:rPr>
            <w:rFonts w:ascii="Arial" w:hAnsi="Arial" w:cs="Arial"/>
          </w:rPr>
          <w:delText>ăță</w:delText>
        </w:r>
        <w:r w:rsidRPr="00B418D0" w:rsidDel="009503F5">
          <w:rPr>
            <w:rFonts w:ascii="Arial" w:hAnsi="Arial" w:cs="Arial"/>
          </w:rPr>
          <w:delText>m</w:delText>
        </w:r>
        <w:r w:rsidR="00622EAB" w:rsidDel="009503F5">
          <w:rPr>
            <w:rFonts w:ascii="Arial" w:hAnsi="Arial" w:cs="Arial"/>
          </w:rPr>
          <w:delText>â</w:delText>
        </w:r>
        <w:r w:rsidRPr="00B418D0" w:rsidDel="009503F5">
          <w:rPr>
            <w:rFonts w:ascii="Arial" w:hAnsi="Arial" w:cs="Arial"/>
          </w:rPr>
          <w:delText xml:space="preserve">nt pentru </w:delText>
        </w:r>
        <w:r w:rsidR="00622EAB" w:rsidDel="009503F5">
          <w:rPr>
            <w:rFonts w:ascii="Arial" w:hAnsi="Arial" w:cs="Arial"/>
          </w:rPr>
          <w:delText>î</w:delText>
        </w:r>
        <w:r w:rsidRPr="00B418D0" w:rsidDel="009503F5">
          <w:rPr>
            <w:rFonts w:ascii="Arial" w:hAnsi="Arial" w:cs="Arial"/>
          </w:rPr>
          <w:delText>nv</w:delText>
        </w:r>
        <w:r w:rsidR="00622EAB" w:rsidDel="009503F5">
          <w:rPr>
            <w:rFonts w:ascii="Arial" w:hAnsi="Arial" w:cs="Arial"/>
          </w:rPr>
          <w:delText>ăță</w:delText>
        </w:r>
        <w:r w:rsidRPr="00B418D0" w:rsidDel="009503F5">
          <w:rPr>
            <w:rFonts w:ascii="Arial" w:hAnsi="Arial" w:cs="Arial"/>
          </w:rPr>
          <w:delText>m</w:delText>
        </w:r>
        <w:r w:rsidR="00622EAB" w:rsidDel="009503F5">
          <w:rPr>
            <w:rFonts w:ascii="Arial" w:hAnsi="Arial" w:cs="Arial"/>
          </w:rPr>
          <w:delText>â</w:delText>
        </w:r>
        <w:r w:rsidRPr="00B418D0" w:rsidDel="009503F5">
          <w:rPr>
            <w:rFonts w:ascii="Arial" w:hAnsi="Arial" w:cs="Arial"/>
          </w:rPr>
          <w:delText xml:space="preserve">ntul gimnazial, </w:delText>
        </w:r>
        <w:r w:rsidDel="009503F5">
          <w:rPr>
            <w:rFonts w:ascii="Arial" w:hAnsi="Arial" w:cs="Arial"/>
          </w:rPr>
          <w:delText>nota referitoare la studiul limbii moderne 2</w:delText>
        </w:r>
        <w:r w:rsidR="005018E0" w:rsidRPr="00C05B87" w:rsidDel="009503F5">
          <w:rPr>
            <w:rFonts w:ascii="Arial" w:hAnsi="Arial" w:cs="Arial"/>
          </w:rPr>
          <w:delText>,</w:delText>
        </w:r>
        <w:r w:rsidDel="009503F5">
          <w:rPr>
            <w:rFonts w:ascii="Arial" w:hAnsi="Arial" w:cs="Arial"/>
          </w:rPr>
          <w:delText xml:space="preserve"> cu urm</w:delText>
        </w:r>
        <w:r w:rsidR="00622EAB" w:rsidDel="009503F5">
          <w:rPr>
            <w:rFonts w:ascii="Arial" w:hAnsi="Arial" w:cs="Arial"/>
          </w:rPr>
          <w:delText>ă</w:delText>
        </w:r>
        <w:r w:rsidDel="009503F5">
          <w:rPr>
            <w:rFonts w:ascii="Arial" w:hAnsi="Arial" w:cs="Arial"/>
          </w:rPr>
          <w:delText>torul text:</w:delText>
        </w:r>
      </w:del>
    </w:p>
    <w:p w14:paraId="390FC5C8" w14:textId="77777777" w:rsidR="009503F5" w:rsidRDefault="00B11E29" w:rsidP="00F2473E">
      <w:pPr>
        <w:spacing w:before="120" w:after="120"/>
        <w:rPr>
          <w:ins w:id="113" w:author="Claudia Rosca" w:date="2018-08-14T09:09:00Z"/>
          <w:rFonts w:ascii="Arial" w:hAnsi="Arial" w:cs="Arial"/>
        </w:rPr>
      </w:pPr>
      <w:del w:id="114" w:author="Claudia Rosca" w:date="2018-08-14T09:08:00Z">
        <w:r w:rsidDel="009503F5">
          <w:rPr>
            <w:rFonts w:ascii="Arial" w:hAnsi="Arial" w:cs="Arial"/>
          </w:rPr>
          <w:delText xml:space="preserve"> </w:delText>
        </w:r>
      </w:del>
      <w:r>
        <w:rPr>
          <w:rFonts w:ascii="Arial" w:hAnsi="Arial" w:cs="Arial"/>
        </w:rPr>
        <w:t>„</w:t>
      </w:r>
      <w:ins w:id="115" w:author="Claudia Rosca" w:date="2018-08-14T09:09:00Z">
        <w:r w:rsidR="009503F5">
          <w:rPr>
            <w:rFonts w:ascii="Arial" w:hAnsi="Arial" w:cs="Arial"/>
          </w:rPr>
          <w:t>Notă:</w:t>
        </w:r>
      </w:ins>
    </w:p>
    <w:p w14:paraId="2D236824" w14:textId="448A6232" w:rsidR="00B11E29" w:rsidRDefault="00B11E29" w:rsidP="00F2473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i/>
        </w:rPr>
        <w:t>Limba modern</w:t>
      </w:r>
      <w:r w:rsidR="00622EAB">
        <w:rPr>
          <w:rFonts w:ascii="Arial" w:hAnsi="Arial" w:cs="Arial"/>
          <w:i/>
        </w:rPr>
        <w:t>ă</w:t>
      </w:r>
      <w:r w:rsidRPr="00C12AA7">
        <w:rPr>
          <w:rFonts w:ascii="Arial" w:hAnsi="Arial" w:cs="Arial"/>
          <w:i/>
        </w:rPr>
        <w:t xml:space="preserve"> 2</w:t>
      </w:r>
      <w:r w:rsidR="00C05B87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poate fi studiat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 xml:space="preserve"> </w:t>
      </w:r>
      <w:r w:rsidR="00622EAB">
        <w:rPr>
          <w:rFonts w:ascii="Arial" w:hAnsi="Arial" w:cs="Arial"/>
        </w:rPr>
        <w:t>î</w:t>
      </w:r>
      <w:r>
        <w:rPr>
          <w:rFonts w:ascii="Arial" w:hAnsi="Arial" w:cs="Arial"/>
        </w:rPr>
        <w:t xml:space="preserve">n cadrul </w:t>
      </w:r>
      <w:proofErr w:type="spellStart"/>
      <w:r>
        <w:rPr>
          <w:rFonts w:ascii="Arial" w:hAnsi="Arial" w:cs="Arial"/>
        </w:rPr>
        <w:t>CDS</w:t>
      </w:r>
      <w:proofErr w:type="spellEnd"/>
      <w:r>
        <w:rPr>
          <w:rFonts w:ascii="Arial" w:hAnsi="Arial" w:cs="Arial"/>
        </w:rPr>
        <w:t xml:space="preserve"> cu o alocare de 2 ore/s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>pt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>m</w:t>
      </w:r>
      <w:r w:rsidR="00622EAB">
        <w:rPr>
          <w:rFonts w:ascii="Arial" w:hAnsi="Arial" w:cs="Arial"/>
        </w:rPr>
        <w:t>â</w:t>
      </w:r>
      <w:r>
        <w:rPr>
          <w:rFonts w:ascii="Arial" w:hAnsi="Arial" w:cs="Arial"/>
        </w:rPr>
        <w:t>n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 xml:space="preserve">, </w:t>
      </w:r>
      <w:r w:rsidR="00C05B8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aplic</w:t>
      </w:r>
      <w:r w:rsidR="00622EAB">
        <w:rPr>
          <w:rFonts w:ascii="Arial" w:hAnsi="Arial" w:cs="Arial"/>
        </w:rPr>
        <w:t>â</w:t>
      </w:r>
      <w:r>
        <w:rPr>
          <w:rFonts w:ascii="Arial" w:hAnsi="Arial" w:cs="Arial"/>
        </w:rPr>
        <w:t xml:space="preserve">ndu-se programa </w:t>
      </w:r>
      <w:r w:rsidR="00622EAB">
        <w:rPr>
          <w:rFonts w:ascii="Arial" w:hAnsi="Arial" w:cs="Arial"/>
        </w:rPr>
        <w:t>ș</w:t>
      </w:r>
      <w:r>
        <w:rPr>
          <w:rFonts w:ascii="Arial" w:hAnsi="Arial" w:cs="Arial"/>
        </w:rPr>
        <w:t>colar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 xml:space="preserve"> </w:t>
      </w:r>
      <w:r w:rsidR="00622EAB">
        <w:rPr>
          <w:rFonts w:ascii="Arial" w:hAnsi="Arial" w:cs="Arial"/>
        </w:rPr>
        <w:t>î</w:t>
      </w:r>
      <w:r>
        <w:rPr>
          <w:rFonts w:ascii="Arial" w:hAnsi="Arial" w:cs="Arial"/>
        </w:rPr>
        <w:t>n vigoare la aceast</w:t>
      </w:r>
      <w:r w:rsidR="00622EAB">
        <w:rPr>
          <w:rFonts w:ascii="Arial" w:hAnsi="Arial" w:cs="Arial"/>
        </w:rPr>
        <w:t>ă</w:t>
      </w:r>
      <w:r>
        <w:rPr>
          <w:rFonts w:ascii="Arial" w:hAnsi="Arial" w:cs="Arial"/>
        </w:rPr>
        <w:t xml:space="preserve"> disciplin</w:t>
      </w:r>
      <w:r w:rsidR="00622EAB">
        <w:rPr>
          <w:rFonts w:ascii="Arial" w:hAnsi="Arial" w:cs="Arial"/>
        </w:rPr>
        <w:t>ă</w:t>
      </w:r>
      <w:del w:id="116" w:author="Claudia Rosca" w:date="2018-08-14T09:52:00Z">
        <w:r w:rsidDel="00CE5428">
          <w:rPr>
            <w:rFonts w:ascii="Arial" w:hAnsi="Arial" w:cs="Arial"/>
          </w:rPr>
          <w:delText>”</w:delText>
        </w:r>
      </w:del>
      <w:r>
        <w:rPr>
          <w:rFonts w:ascii="Arial" w:hAnsi="Arial" w:cs="Arial"/>
        </w:rPr>
        <w:t>.</w:t>
      </w:r>
      <w:ins w:id="117" w:author="Claudia Rosca" w:date="2018-08-14T09:52:00Z">
        <w:r w:rsidR="00CE5428" w:rsidRPr="00CE5428">
          <w:rPr>
            <w:rFonts w:ascii="Arial" w:hAnsi="Arial" w:cs="Arial"/>
          </w:rPr>
          <w:t xml:space="preserve"> </w:t>
        </w:r>
        <w:r w:rsidR="00CE5428">
          <w:rPr>
            <w:rFonts w:ascii="Arial" w:hAnsi="Arial" w:cs="Arial"/>
          </w:rPr>
          <w:t>”</w:t>
        </w:r>
      </w:ins>
    </w:p>
    <w:p w14:paraId="425F08CA" w14:textId="77777777" w:rsidR="00CA7A2E" w:rsidRPr="00B418D0" w:rsidRDefault="00725C45" w:rsidP="00CA7A2E">
      <w:pPr>
        <w:spacing w:before="120" w:after="120"/>
        <w:rPr>
          <w:rFonts w:ascii="Arial" w:hAnsi="Arial" w:cs="Arial"/>
        </w:rPr>
      </w:pPr>
      <w:del w:id="118" w:author="Claudia Rosca" w:date="2018-08-14T09:09:00Z">
        <w:r w:rsidDel="009503F5">
          <w:rPr>
            <w:rFonts w:ascii="Arial" w:hAnsi="Arial" w:cs="Arial"/>
            <w:b/>
          </w:rPr>
          <w:delText>Art. 5</w:delText>
        </w:r>
        <w:r w:rsidR="005C3BDC" w:rsidRPr="00105D67" w:rsidDel="009503F5">
          <w:rPr>
            <w:rFonts w:ascii="Arial" w:hAnsi="Arial" w:cs="Arial"/>
            <w:b/>
          </w:rPr>
          <w:delText>.</w:delText>
        </w:r>
      </w:del>
      <w:ins w:id="119" w:author="Claudia Rosca" w:date="2018-08-14T09:09:00Z">
        <w:r w:rsidR="009503F5">
          <w:rPr>
            <w:rFonts w:ascii="Arial" w:hAnsi="Arial" w:cs="Arial"/>
            <w:b/>
          </w:rPr>
          <w:t>6.</w:t>
        </w:r>
      </w:ins>
      <w:r w:rsidR="00C05B87">
        <w:rPr>
          <w:rFonts w:ascii="Arial" w:hAnsi="Arial" w:cs="Arial"/>
          <w:b/>
        </w:rPr>
        <w:t xml:space="preserve"> </w:t>
      </w:r>
      <w:del w:id="120" w:author="Claudia Rosca" w:date="2018-08-14T09:10:00Z">
        <w:r w:rsidR="009E612D" w:rsidRPr="00B418D0" w:rsidDel="009503F5">
          <w:rPr>
            <w:rFonts w:ascii="Arial" w:hAnsi="Arial" w:cs="Arial"/>
          </w:rPr>
          <w:delText>Se modific</w:delText>
        </w:r>
        <w:r w:rsidR="00622EAB" w:rsidDel="009503F5">
          <w:rPr>
            <w:rFonts w:ascii="Arial" w:hAnsi="Arial" w:cs="Arial"/>
          </w:rPr>
          <w:delText>ă</w:delText>
        </w:r>
        <w:r w:rsidR="009E612D" w:rsidRPr="00B418D0" w:rsidDel="009503F5">
          <w:rPr>
            <w:rFonts w:ascii="Arial" w:hAnsi="Arial" w:cs="Arial"/>
          </w:rPr>
          <w:delText xml:space="preserve"> punctul 4 din Anexa 4 </w:delText>
        </w:r>
        <w:r w:rsidR="006D2C2F" w:rsidRPr="00B418D0" w:rsidDel="009503F5">
          <w:rPr>
            <w:rFonts w:ascii="Arial" w:hAnsi="Arial" w:cs="Arial"/>
          </w:rPr>
          <w:delText xml:space="preserve">a </w:delText>
        </w:r>
        <w:r w:rsidR="009E612D" w:rsidRPr="00B418D0" w:rsidDel="009503F5">
          <w:rPr>
            <w:rFonts w:ascii="Arial" w:hAnsi="Arial" w:cs="Arial"/>
          </w:rPr>
          <w:delText>Ordinului ministrului educa</w:delText>
        </w:r>
        <w:r w:rsidR="00622EAB" w:rsidDel="009503F5">
          <w:rPr>
            <w:rFonts w:ascii="Arial" w:hAnsi="Arial" w:cs="Arial"/>
          </w:rPr>
          <w:delText>ț</w:delText>
        </w:r>
        <w:r w:rsidR="009E612D" w:rsidRPr="00B418D0" w:rsidDel="009503F5">
          <w:rPr>
            <w:rFonts w:ascii="Arial" w:hAnsi="Arial" w:cs="Arial"/>
          </w:rPr>
          <w:delText>iei</w:delText>
        </w:r>
        <w:r w:rsidR="006328F5" w:rsidDel="009503F5">
          <w:rPr>
            <w:rFonts w:ascii="Arial" w:hAnsi="Arial" w:cs="Arial"/>
          </w:rPr>
          <w:delText xml:space="preserve"> </w:delText>
        </w:r>
        <w:r w:rsidR="009E612D" w:rsidRPr="00B418D0" w:rsidDel="009503F5">
          <w:rPr>
            <w:rFonts w:ascii="Arial" w:hAnsi="Arial" w:cs="Arial"/>
          </w:rPr>
          <w:delText>na</w:delText>
        </w:r>
        <w:r w:rsidR="00622EAB" w:rsidDel="009503F5">
          <w:rPr>
            <w:rFonts w:ascii="Arial" w:hAnsi="Arial" w:cs="Arial"/>
          </w:rPr>
          <w:delText>ț</w:delText>
        </w:r>
        <w:r w:rsidR="009E612D" w:rsidRPr="00B418D0" w:rsidDel="009503F5">
          <w:rPr>
            <w:rFonts w:ascii="Arial" w:hAnsi="Arial" w:cs="Arial"/>
          </w:rPr>
          <w:delText>ionale</w:delText>
        </w:r>
        <w:r w:rsidR="00F2473E" w:rsidDel="009503F5">
          <w:rPr>
            <w:rFonts w:ascii="Arial" w:hAnsi="Arial" w:cs="Arial"/>
          </w:rPr>
          <w:delText xml:space="preserve"> </w:delText>
        </w:r>
        <w:r w:rsidR="00622EAB" w:rsidDel="009503F5">
          <w:rPr>
            <w:rFonts w:ascii="Arial" w:hAnsi="Arial" w:cs="Arial"/>
          </w:rPr>
          <w:delText>ș</w:delText>
        </w:r>
        <w:r w:rsidR="00F2473E" w:rsidDel="009503F5">
          <w:rPr>
            <w:rFonts w:ascii="Arial" w:hAnsi="Arial" w:cs="Arial"/>
          </w:rPr>
          <w:delText>i cercet</w:delText>
        </w:r>
        <w:r w:rsidR="00622EAB" w:rsidDel="009503F5">
          <w:rPr>
            <w:rFonts w:ascii="Arial" w:hAnsi="Arial" w:cs="Arial"/>
          </w:rPr>
          <w:delText>ă</w:delText>
        </w:r>
        <w:r w:rsidR="00F2473E" w:rsidDel="009503F5">
          <w:rPr>
            <w:rFonts w:ascii="Arial" w:hAnsi="Arial" w:cs="Arial"/>
          </w:rPr>
          <w:delText xml:space="preserve">rii </w:delText>
        </w:r>
        <w:r w:rsidR="00622EAB" w:rsidDel="009503F5">
          <w:rPr>
            <w:rFonts w:ascii="Arial" w:hAnsi="Arial" w:cs="Arial"/>
          </w:rPr>
          <w:delText>ș</w:delText>
        </w:r>
        <w:r w:rsidR="00F2473E" w:rsidDel="009503F5">
          <w:rPr>
            <w:rFonts w:ascii="Arial" w:hAnsi="Arial" w:cs="Arial"/>
          </w:rPr>
          <w:delText>tiin</w:delText>
        </w:r>
        <w:r w:rsidR="00622EAB" w:rsidDel="009503F5">
          <w:rPr>
            <w:rFonts w:ascii="Arial" w:hAnsi="Arial" w:cs="Arial"/>
          </w:rPr>
          <w:delText>ț</w:delText>
        </w:r>
        <w:r w:rsidR="00F2473E" w:rsidDel="009503F5">
          <w:rPr>
            <w:rFonts w:ascii="Arial" w:hAnsi="Arial" w:cs="Arial"/>
          </w:rPr>
          <w:delText>ifice</w:delText>
        </w:r>
        <w:r w:rsidR="009E612D" w:rsidRPr="00B418D0" w:rsidDel="009503F5">
          <w:rPr>
            <w:rFonts w:ascii="Arial" w:hAnsi="Arial" w:cs="Arial"/>
          </w:rPr>
          <w:delText xml:space="preserve"> nr. 3590/2016, privind aprobarea planurilor-cadru de </w:delText>
        </w:r>
        <w:r w:rsidR="00622EAB" w:rsidDel="009503F5">
          <w:rPr>
            <w:rFonts w:ascii="Arial" w:hAnsi="Arial" w:cs="Arial"/>
          </w:rPr>
          <w:delText>î</w:delText>
        </w:r>
        <w:r w:rsidR="009E612D" w:rsidRPr="00B418D0" w:rsidDel="009503F5">
          <w:rPr>
            <w:rFonts w:ascii="Arial" w:hAnsi="Arial" w:cs="Arial"/>
          </w:rPr>
          <w:delText>nv</w:delText>
        </w:r>
        <w:r w:rsidR="00622EAB" w:rsidDel="009503F5">
          <w:rPr>
            <w:rFonts w:ascii="Arial" w:hAnsi="Arial" w:cs="Arial"/>
          </w:rPr>
          <w:delText>ăță</w:delText>
        </w:r>
        <w:r w:rsidR="009E612D" w:rsidRPr="00B418D0" w:rsidDel="009503F5">
          <w:rPr>
            <w:rFonts w:ascii="Arial" w:hAnsi="Arial" w:cs="Arial"/>
          </w:rPr>
          <w:delText>m</w:delText>
        </w:r>
        <w:r w:rsidR="00622EAB" w:rsidDel="009503F5">
          <w:rPr>
            <w:rFonts w:ascii="Arial" w:hAnsi="Arial" w:cs="Arial"/>
          </w:rPr>
          <w:delText>â</w:delText>
        </w:r>
        <w:r w:rsidR="009E612D" w:rsidRPr="00B418D0" w:rsidDel="009503F5">
          <w:rPr>
            <w:rFonts w:ascii="Arial" w:hAnsi="Arial" w:cs="Arial"/>
          </w:rPr>
          <w:delText xml:space="preserve">nt pentru </w:delText>
        </w:r>
        <w:r w:rsidR="00622EAB" w:rsidDel="009503F5">
          <w:rPr>
            <w:rFonts w:ascii="Arial" w:hAnsi="Arial" w:cs="Arial"/>
          </w:rPr>
          <w:delText>î</w:delText>
        </w:r>
        <w:r w:rsidR="009E612D" w:rsidRPr="00B418D0" w:rsidDel="009503F5">
          <w:rPr>
            <w:rFonts w:ascii="Arial" w:hAnsi="Arial" w:cs="Arial"/>
          </w:rPr>
          <w:delText>nv</w:delText>
        </w:r>
        <w:r w:rsidR="00622EAB" w:rsidDel="009503F5">
          <w:rPr>
            <w:rFonts w:ascii="Arial" w:hAnsi="Arial" w:cs="Arial"/>
          </w:rPr>
          <w:delText>ăță</w:delText>
        </w:r>
        <w:r w:rsidR="009E612D" w:rsidRPr="00B418D0" w:rsidDel="009503F5">
          <w:rPr>
            <w:rFonts w:ascii="Arial" w:hAnsi="Arial" w:cs="Arial"/>
          </w:rPr>
          <w:delText>m</w:delText>
        </w:r>
        <w:r w:rsidR="00622EAB" w:rsidDel="009503F5">
          <w:rPr>
            <w:rFonts w:ascii="Arial" w:hAnsi="Arial" w:cs="Arial"/>
          </w:rPr>
          <w:delText>â</w:delText>
        </w:r>
        <w:r w:rsidR="009E612D" w:rsidRPr="00B418D0" w:rsidDel="009503F5">
          <w:rPr>
            <w:rFonts w:ascii="Arial" w:hAnsi="Arial" w:cs="Arial"/>
          </w:rPr>
          <w:delText xml:space="preserve">ntul gimnazial, </w:delText>
        </w:r>
        <w:r w:rsidR="006D2C2F" w:rsidRPr="00B418D0" w:rsidDel="009503F5">
          <w:rPr>
            <w:rFonts w:ascii="Arial" w:hAnsi="Arial" w:cs="Arial"/>
          </w:rPr>
          <w:delText>care</w:delText>
        </w:r>
      </w:del>
      <w:ins w:id="121" w:author="Claudia Rosca" w:date="2018-08-14T09:10:00Z">
        <w:r w:rsidR="009503F5">
          <w:rPr>
            <w:rFonts w:ascii="Arial" w:hAnsi="Arial" w:cs="Arial"/>
          </w:rPr>
          <w:t xml:space="preserve">La anexa nr. 4, la </w:t>
        </w:r>
        <w:proofErr w:type="spellStart"/>
        <w:r w:rsidR="009503F5">
          <w:rPr>
            <w:rFonts w:ascii="Arial" w:hAnsi="Arial" w:cs="Arial"/>
          </w:rPr>
          <w:t>precizari</w:t>
        </w:r>
        <w:proofErr w:type="spellEnd"/>
        <w:r w:rsidR="009503F5">
          <w:rPr>
            <w:rFonts w:ascii="Arial" w:hAnsi="Arial" w:cs="Arial"/>
          </w:rPr>
          <w:t>, punctul 4 se modifică și</w:t>
        </w:r>
      </w:ins>
      <w:r w:rsidR="006D2C2F" w:rsidRPr="00B418D0">
        <w:rPr>
          <w:rFonts w:ascii="Arial" w:hAnsi="Arial" w:cs="Arial"/>
        </w:rPr>
        <w:t xml:space="preserve"> va avea urm</w:t>
      </w:r>
      <w:r w:rsidR="00622EAB">
        <w:rPr>
          <w:rFonts w:ascii="Arial" w:hAnsi="Arial" w:cs="Arial"/>
        </w:rPr>
        <w:t>ă</w:t>
      </w:r>
      <w:r w:rsidR="006D2C2F" w:rsidRPr="00B418D0">
        <w:rPr>
          <w:rFonts w:ascii="Arial" w:hAnsi="Arial" w:cs="Arial"/>
        </w:rPr>
        <w:t>torul cuprins:</w:t>
      </w:r>
    </w:p>
    <w:p w14:paraId="52E113CF" w14:textId="77777777" w:rsidR="00957131" w:rsidRDefault="009223EA" w:rsidP="00CA7A2E">
      <w:pPr>
        <w:spacing w:before="120" w:after="120"/>
        <w:rPr>
          <w:ins w:id="122" w:author="Claudia Rosca" w:date="2018-08-14T08:59:00Z"/>
          <w:rFonts w:ascii="Arial" w:hAnsi="Arial" w:cs="Arial"/>
        </w:rPr>
      </w:pPr>
      <w:r w:rsidRPr="00B77E30">
        <w:rPr>
          <w:rFonts w:ascii="Arial" w:hAnsi="Arial" w:cs="Arial"/>
        </w:rPr>
        <w:t>„</w:t>
      </w:r>
      <w:ins w:id="123" w:author="Claudia Rosca" w:date="2018-08-14T09:10:00Z">
        <w:r w:rsidR="009503F5">
          <w:rPr>
            <w:rFonts w:ascii="Arial" w:hAnsi="Arial" w:cs="Arial"/>
          </w:rPr>
          <w:t xml:space="preserve">4. </w:t>
        </w:r>
      </w:ins>
      <w:r w:rsidR="00622EAB">
        <w:rPr>
          <w:rFonts w:ascii="Arial" w:hAnsi="Arial" w:cs="Arial"/>
        </w:rPr>
        <w:t>Î</w:t>
      </w:r>
      <w:r w:rsidR="00224EB0" w:rsidRPr="00B77E30">
        <w:rPr>
          <w:rFonts w:ascii="Arial" w:hAnsi="Arial" w:cs="Arial"/>
        </w:rPr>
        <w:t>ncep</w:t>
      </w:r>
      <w:r w:rsidR="00622EAB">
        <w:rPr>
          <w:rFonts w:ascii="Arial" w:hAnsi="Arial" w:cs="Arial"/>
        </w:rPr>
        <w:t>â</w:t>
      </w:r>
      <w:r w:rsidR="00224EB0" w:rsidRPr="00B77E30">
        <w:rPr>
          <w:rFonts w:ascii="Arial" w:hAnsi="Arial" w:cs="Arial"/>
        </w:rPr>
        <w:t xml:space="preserve">nd cu anul </w:t>
      </w:r>
      <w:r w:rsidR="00622EAB">
        <w:rPr>
          <w:rFonts w:ascii="Arial" w:hAnsi="Arial" w:cs="Arial"/>
        </w:rPr>
        <w:t>ș</w:t>
      </w:r>
      <w:r w:rsidR="00224EB0" w:rsidRPr="00B77E30">
        <w:rPr>
          <w:rFonts w:ascii="Arial" w:hAnsi="Arial" w:cs="Arial"/>
        </w:rPr>
        <w:t xml:space="preserve">colar 2018-2019, </w:t>
      </w:r>
      <w:r w:rsidRPr="00B77E30">
        <w:rPr>
          <w:rFonts w:ascii="Arial" w:hAnsi="Arial" w:cs="Arial"/>
        </w:rPr>
        <w:t xml:space="preserve">la disciplina de studiu </w:t>
      </w:r>
      <w:r w:rsidRPr="00B77E30">
        <w:rPr>
          <w:rFonts w:ascii="Arial" w:hAnsi="Arial" w:cs="Arial"/>
          <w:i/>
        </w:rPr>
        <w:t>Instrument principal</w:t>
      </w:r>
      <w:r w:rsidR="00957131" w:rsidRPr="00B77E30">
        <w:rPr>
          <w:rFonts w:ascii="Arial" w:hAnsi="Arial" w:cs="Arial"/>
        </w:rPr>
        <w:t xml:space="preserve">, </w:t>
      </w:r>
      <w:r w:rsidR="00622EAB">
        <w:rPr>
          <w:rFonts w:ascii="Arial" w:hAnsi="Arial" w:cs="Arial"/>
        </w:rPr>
        <w:t>î</w:t>
      </w:r>
      <w:r w:rsidR="00957131" w:rsidRPr="00B77E30">
        <w:rPr>
          <w:rFonts w:ascii="Arial" w:hAnsi="Arial" w:cs="Arial"/>
        </w:rPr>
        <w:t>n care se studiaz</w:t>
      </w:r>
      <w:r w:rsidR="00622EAB">
        <w:rPr>
          <w:rFonts w:ascii="Arial" w:hAnsi="Arial" w:cs="Arial"/>
        </w:rPr>
        <w:t>ă</w:t>
      </w:r>
      <w:r w:rsidR="00957131" w:rsidRPr="00B77E30">
        <w:rPr>
          <w:rFonts w:ascii="Arial" w:hAnsi="Arial" w:cs="Arial"/>
        </w:rPr>
        <w:t xml:space="preserve"> un alt instrument dec</w:t>
      </w:r>
      <w:r w:rsidR="00622EAB">
        <w:rPr>
          <w:rFonts w:ascii="Arial" w:hAnsi="Arial" w:cs="Arial"/>
        </w:rPr>
        <w:t>â</w:t>
      </w:r>
      <w:r w:rsidR="00957131" w:rsidRPr="00B77E30">
        <w:rPr>
          <w:rFonts w:ascii="Arial" w:hAnsi="Arial" w:cs="Arial"/>
        </w:rPr>
        <w:t xml:space="preserve">t pianul, orga, harpa, </w:t>
      </w:r>
      <w:r w:rsidR="00622EAB">
        <w:rPr>
          <w:rFonts w:ascii="Arial" w:hAnsi="Arial" w:cs="Arial"/>
        </w:rPr>
        <w:t>ț</w:t>
      </w:r>
      <w:r w:rsidR="00957131" w:rsidRPr="00B77E30">
        <w:rPr>
          <w:rFonts w:ascii="Arial" w:hAnsi="Arial" w:cs="Arial"/>
        </w:rPr>
        <w:t xml:space="preserve">ambalul sau acordeonul, </w:t>
      </w:r>
      <w:r w:rsidR="008670FA" w:rsidRPr="00B77E30">
        <w:rPr>
          <w:rFonts w:ascii="Arial" w:hAnsi="Arial" w:cs="Arial"/>
        </w:rPr>
        <w:t xml:space="preserve">activitatea de predare </w:t>
      </w:r>
      <w:r w:rsidR="00B77E30" w:rsidRPr="00B77E30">
        <w:rPr>
          <w:rFonts w:ascii="Arial" w:hAnsi="Arial" w:cs="Arial"/>
        </w:rPr>
        <w:t xml:space="preserve">este </w:t>
      </w:r>
      <w:r w:rsidR="00957131" w:rsidRPr="00B77E30">
        <w:rPr>
          <w:rFonts w:ascii="Arial" w:hAnsi="Arial" w:cs="Arial"/>
        </w:rPr>
        <w:t>asigurat</w:t>
      </w:r>
      <w:r w:rsidR="00622EAB">
        <w:rPr>
          <w:rFonts w:ascii="Arial" w:hAnsi="Arial" w:cs="Arial"/>
        </w:rPr>
        <w:t>ă</w:t>
      </w:r>
      <w:r w:rsidR="00957131" w:rsidRPr="00B77E30">
        <w:rPr>
          <w:rFonts w:ascii="Arial" w:hAnsi="Arial" w:cs="Arial"/>
        </w:rPr>
        <w:t xml:space="preserve"> de un profesor de </w:t>
      </w:r>
      <w:r w:rsidR="00957131" w:rsidRPr="00B77E30">
        <w:rPr>
          <w:rFonts w:ascii="Arial" w:hAnsi="Arial" w:cs="Arial"/>
          <w:i/>
        </w:rPr>
        <w:t xml:space="preserve">Instrument </w:t>
      </w:r>
      <w:r w:rsidR="005018E0" w:rsidRPr="00B77E30">
        <w:rPr>
          <w:rFonts w:ascii="Arial" w:hAnsi="Arial" w:cs="Arial"/>
          <w:i/>
        </w:rPr>
        <w:t>prin</w:t>
      </w:r>
      <w:r w:rsidRPr="00B77E30">
        <w:rPr>
          <w:rFonts w:ascii="Arial" w:hAnsi="Arial" w:cs="Arial"/>
          <w:i/>
        </w:rPr>
        <w:t>cipal</w:t>
      </w:r>
      <w:r w:rsidR="001D0B47" w:rsidRPr="00B77E30">
        <w:rPr>
          <w:rFonts w:ascii="Arial" w:hAnsi="Arial" w:cs="Arial"/>
          <w:i/>
        </w:rPr>
        <w:t xml:space="preserve"> </w:t>
      </w:r>
      <w:r w:rsidR="00B77E30" w:rsidRPr="00B77E30">
        <w:rPr>
          <w:rFonts w:ascii="Arial" w:hAnsi="Arial" w:cs="Arial"/>
        </w:rPr>
        <w:t xml:space="preserve">normat cu  3 </w:t>
      </w:r>
      <w:r w:rsidR="005018E0" w:rsidRPr="00B77E30">
        <w:rPr>
          <w:rFonts w:ascii="Arial" w:hAnsi="Arial" w:cs="Arial"/>
        </w:rPr>
        <w:t>ore/s</w:t>
      </w:r>
      <w:r w:rsidR="00622EAB">
        <w:rPr>
          <w:rFonts w:ascii="Arial" w:hAnsi="Arial" w:cs="Arial"/>
        </w:rPr>
        <w:t>ă</w:t>
      </w:r>
      <w:r w:rsidR="005018E0" w:rsidRPr="00B77E30">
        <w:rPr>
          <w:rFonts w:ascii="Arial" w:hAnsi="Arial" w:cs="Arial"/>
        </w:rPr>
        <w:t>pt</w:t>
      </w:r>
      <w:r w:rsidR="00622EAB">
        <w:rPr>
          <w:rFonts w:ascii="Arial" w:hAnsi="Arial" w:cs="Arial"/>
        </w:rPr>
        <w:t>ă</w:t>
      </w:r>
      <w:r w:rsidR="005018E0" w:rsidRPr="00B77E30">
        <w:rPr>
          <w:rFonts w:ascii="Arial" w:hAnsi="Arial" w:cs="Arial"/>
        </w:rPr>
        <w:t>m</w:t>
      </w:r>
      <w:r w:rsidR="00622EAB">
        <w:rPr>
          <w:rFonts w:ascii="Arial" w:hAnsi="Arial" w:cs="Arial"/>
        </w:rPr>
        <w:t>â</w:t>
      </w:r>
      <w:r w:rsidR="005018E0" w:rsidRPr="00B77E30">
        <w:rPr>
          <w:rFonts w:ascii="Arial" w:hAnsi="Arial" w:cs="Arial"/>
        </w:rPr>
        <w:t>n</w:t>
      </w:r>
      <w:r w:rsidR="00622EAB">
        <w:rPr>
          <w:rFonts w:ascii="Arial" w:hAnsi="Arial" w:cs="Arial"/>
        </w:rPr>
        <w:t>ă</w:t>
      </w:r>
      <w:r w:rsidR="00957131" w:rsidRPr="00B77E30">
        <w:rPr>
          <w:rFonts w:ascii="Arial" w:hAnsi="Arial" w:cs="Arial"/>
        </w:rPr>
        <w:t xml:space="preserve">, precum </w:t>
      </w:r>
      <w:r w:rsidR="00622EAB">
        <w:rPr>
          <w:rFonts w:ascii="Arial" w:hAnsi="Arial" w:cs="Arial"/>
        </w:rPr>
        <w:t>ș</w:t>
      </w:r>
      <w:r w:rsidR="00957131" w:rsidRPr="00B77E30">
        <w:rPr>
          <w:rFonts w:ascii="Arial" w:hAnsi="Arial" w:cs="Arial"/>
        </w:rPr>
        <w:t>i de un profesor corepetitor/acompaniament, normat cu ½ or</w:t>
      </w:r>
      <w:r w:rsidR="00622EAB">
        <w:rPr>
          <w:rFonts w:ascii="Arial" w:hAnsi="Arial" w:cs="Arial"/>
        </w:rPr>
        <w:t>ă</w:t>
      </w:r>
      <w:r w:rsidR="00957131" w:rsidRPr="00B77E30">
        <w:rPr>
          <w:rFonts w:ascii="Arial" w:hAnsi="Arial" w:cs="Arial"/>
        </w:rPr>
        <w:t xml:space="preserve"> pe s</w:t>
      </w:r>
      <w:r w:rsidR="00622EAB">
        <w:rPr>
          <w:rFonts w:ascii="Arial" w:hAnsi="Arial" w:cs="Arial"/>
        </w:rPr>
        <w:t>ă</w:t>
      </w:r>
      <w:r w:rsidR="00957131" w:rsidRPr="00B77E30">
        <w:rPr>
          <w:rFonts w:ascii="Arial" w:hAnsi="Arial" w:cs="Arial"/>
        </w:rPr>
        <w:t>pt</w:t>
      </w:r>
      <w:r w:rsidR="00622EAB">
        <w:rPr>
          <w:rFonts w:ascii="Arial" w:hAnsi="Arial" w:cs="Arial"/>
        </w:rPr>
        <w:t>ă</w:t>
      </w:r>
      <w:r w:rsidR="00957131" w:rsidRPr="00B77E30">
        <w:rPr>
          <w:rFonts w:ascii="Arial" w:hAnsi="Arial" w:cs="Arial"/>
        </w:rPr>
        <w:t>m</w:t>
      </w:r>
      <w:r w:rsidR="00622EAB">
        <w:rPr>
          <w:rFonts w:ascii="Arial" w:hAnsi="Arial" w:cs="Arial"/>
        </w:rPr>
        <w:t>â</w:t>
      </w:r>
      <w:r w:rsidR="00957131" w:rsidRPr="00B77E30">
        <w:rPr>
          <w:rFonts w:ascii="Arial" w:hAnsi="Arial" w:cs="Arial"/>
        </w:rPr>
        <w:t>n</w:t>
      </w:r>
      <w:r w:rsidR="00622EAB">
        <w:rPr>
          <w:rFonts w:ascii="Arial" w:hAnsi="Arial" w:cs="Arial"/>
        </w:rPr>
        <w:t>ă</w:t>
      </w:r>
      <w:r w:rsidR="00957131" w:rsidRPr="00B77E30">
        <w:rPr>
          <w:rFonts w:ascii="Arial" w:hAnsi="Arial" w:cs="Arial"/>
        </w:rPr>
        <w:t>. Activitatea se desf</w:t>
      </w:r>
      <w:r w:rsidR="00622EAB">
        <w:rPr>
          <w:rFonts w:ascii="Arial" w:hAnsi="Arial" w:cs="Arial"/>
        </w:rPr>
        <w:t>ăș</w:t>
      </w:r>
      <w:r w:rsidR="00957131" w:rsidRPr="00B77E30">
        <w:rPr>
          <w:rFonts w:ascii="Arial" w:hAnsi="Arial" w:cs="Arial"/>
        </w:rPr>
        <w:t>oar</w:t>
      </w:r>
      <w:r w:rsidR="00622EAB">
        <w:rPr>
          <w:rFonts w:ascii="Arial" w:hAnsi="Arial" w:cs="Arial"/>
        </w:rPr>
        <w:t>ă</w:t>
      </w:r>
      <w:r w:rsidR="00957131" w:rsidRPr="00B77E30">
        <w:rPr>
          <w:rFonts w:ascii="Arial" w:hAnsi="Arial" w:cs="Arial"/>
        </w:rPr>
        <w:t xml:space="preserve"> cu predare individual</w:t>
      </w:r>
      <w:r w:rsidR="00622EAB">
        <w:rPr>
          <w:rFonts w:ascii="Arial" w:hAnsi="Arial" w:cs="Arial"/>
        </w:rPr>
        <w:t>ă</w:t>
      </w:r>
      <w:r w:rsidR="00957131" w:rsidRPr="00B77E30">
        <w:rPr>
          <w:rFonts w:ascii="Arial" w:hAnsi="Arial" w:cs="Arial"/>
        </w:rPr>
        <w:t xml:space="preserve">; </w:t>
      </w:r>
      <w:r w:rsidR="005018E0" w:rsidRPr="00B77E30">
        <w:rPr>
          <w:rFonts w:ascii="Arial" w:hAnsi="Arial" w:cs="Arial"/>
        </w:rPr>
        <w:t>corepeti</w:t>
      </w:r>
      <w:r w:rsidR="00622EAB">
        <w:rPr>
          <w:rFonts w:ascii="Arial" w:hAnsi="Arial" w:cs="Arial"/>
        </w:rPr>
        <w:t>ț</w:t>
      </w:r>
      <w:r w:rsidR="005018E0" w:rsidRPr="00B77E30">
        <w:rPr>
          <w:rFonts w:ascii="Arial" w:hAnsi="Arial" w:cs="Arial"/>
        </w:rPr>
        <w:t>ia</w:t>
      </w:r>
      <w:r w:rsidR="00957131" w:rsidRPr="00B77E30">
        <w:rPr>
          <w:rFonts w:ascii="Arial" w:hAnsi="Arial" w:cs="Arial"/>
        </w:rPr>
        <w:t xml:space="preserve"> </w:t>
      </w:r>
      <w:r w:rsidR="00622EAB">
        <w:rPr>
          <w:rFonts w:ascii="Arial" w:hAnsi="Arial" w:cs="Arial"/>
        </w:rPr>
        <w:t>î</w:t>
      </w:r>
      <w:r w:rsidR="00957131" w:rsidRPr="00B77E30">
        <w:rPr>
          <w:rFonts w:ascii="Arial" w:hAnsi="Arial" w:cs="Arial"/>
        </w:rPr>
        <w:t>ncepe cu cel de al doilea an de studiu al instrumentului</w:t>
      </w:r>
      <w:r w:rsidR="00775E4C" w:rsidRPr="00B77E30">
        <w:rPr>
          <w:rFonts w:ascii="Arial" w:hAnsi="Arial" w:cs="Arial"/>
        </w:rPr>
        <w:t>.</w:t>
      </w:r>
      <w:r w:rsidR="005234A1" w:rsidRPr="00B77E30">
        <w:rPr>
          <w:rFonts w:ascii="Arial" w:hAnsi="Arial" w:cs="Arial"/>
        </w:rPr>
        <w:t>”</w:t>
      </w:r>
    </w:p>
    <w:p w14:paraId="1FC1D1A8" w14:textId="6BCDCC48" w:rsidR="00A12B91" w:rsidRDefault="009503F5" w:rsidP="00A12B91">
      <w:pPr>
        <w:spacing w:after="0"/>
        <w:rPr>
          <w:ins w:id="124" w:author="Claudia Rosca" w:date="2018-08-14T08:59:00Z"/>
          <w:rStyle w:val="ppar1"/>
          <w:color w:val="000000"/>
        </w:rPr>
      </w:pPr>
      <w:ins w:id="125" w:author="Claudia Rosca" w:date="2018-08-14T09:14:00Z">
        <w:r>
          <w:rPr>
            <w:rFonts w:ascii="Arial" w:hAnsi="Arial" w:cs="Arial"/>
          </w:rPr>
          <w:t>7</w:t>
        </w:r>
      </w:ins>
      <w:ins w:id="126" w:author="Claudia Rosca" w:date="2018-08-14T08:59:00Z">
        <w:r w:rsidR="00A12B91">
          <w:rPr>
            <w:rFonts w:ascii="Arial" w:hAnsi="Arial" w:cs="Arial"/>
          </w:rPr>
          <w:t>.</w:t>
        </w:r>
      </w:ins>
      <w:ins w:id="127" w:author="Claudia Rosca" w:date="2018-08-14T09:10:00Z">
        <w:r>
          <w:rPr>
            <w:rFonts w:ascii="Arial" w:hAnsi="Arial" w:cs="Arial"/>
          </w:rPr>
          <w:t xml:space="preserve"> </w:t>
        </w:r>
      </w:ins>
      <w:ins w:id="128" w:author="Claudia Rosca" w:date="2018-08-14T08:59:00Z">
        <w:r w:rsidR="00A12B91">
          <w:rPr>
            <w:rFonts w:ascii="Arial" w:hAnsi="Arial" w:cs="Arial"/>
          </w:rPr>
          <w:t>Î</w:t>
        </w:r>
        <w:r w:rsidR="00A12B91" w:rsidRPr="00BB2CAB">
          <w:rPr>
            <w:rFonts w:ascii="Arial" w:hAnsi="Arial" w:cs="Arial"/>
          </w:rPr>
          <w:t>ncep</w:t>
        </w:r>
        <w:r w:rsidR="00A12B91">
          <w:rPr>
            <w:rFonts w:ascii="Arial" w:hAnsi="Arial" w:cs="Arial"/>
          </w:rPr>
          <w:t>â</w:t>
        </w:r>
        <w:r w:rsidR="00A12B91" w:rsidRPr="00BB2CAB">
          <w:rPr>
            <w:rFonts w:ascii="Arial" w:hAnsi="Arial" w:cs="Arial"/>
          </w:rPr>
          <w:t xml:space="preserve">nd cu anul </w:t>
        </w:r>
        <w:r w:rsidR="00A12B91">
          <w:rPr>
            <w:rFonts w:ascii="Arial" w:hAnsi="Arial" w:cs="Arial"/>
          </w:rPr>
          <w:t>ș</w:t>
        </w:r>
        <w:r w:rsidR="00A12B91" w:rsidRPr="00BB2CAB">
          <w:rPr>
            <w:rFonts w:ascii="Arial" w:hAnsi="Arial" w:cs="Arial"/>
          </w:rPr>
          <w:t>colar 2018-2019,</w:t>
        </w:r>
        <w:r w:rsidR="00A12B91">
          <w:rPr>
            <w:rFonts w:ascii="Arial" w:hAnsi="Arial" w:cs="Arial"/>
          </w:rPr>
          <w:t xml:space="preserve"> la anexa nr. 7, la pct. VII, rubrica </w:t>
        </w:r>
        <w:r w:rsidR="00A12B91" w:rsidRPr="00B418D0">
          <w:rPr>
            <w:rFonts w:ascii="Arial" w:hAnsi="Arial" w:cs="Arial"/>
          </w:rPr>
          <w:t xml:space="preserve"> </w:t>
        </w:r>
        <w:r w:rsidR="00A12B91" w:rsidRPr="00BB2CAB">
          <w:rPr>
            <w:rFonts w:ascii="Arial" w:hAnsi="Arial" w:cs="Arial"/>
          </w:rPr>
          <w:t>„</w:t>
        </w:r>
        <w:proofErr w:type="spellStart"/>
        <w:r w:rsidR="00A12B91">
          <w:rPr>
            <w:rStyle w:val="ppar1"/>
            <w:color w:val="000000"/>
            <w:specVanish w:val="0"/>
          </w:rPr>
          <w:t>Opţional</w:t>
        </w:r>
        <w:proofErr w:type="spellEnd"/>
        <w:r w:rsidR="00A12B91">
          <w:rPr>
            <w:rStyle w:val="ppar1"/>
            <w:color w:val="000000"/>
            <w:specVanish w:val="0"/>
          </w:rPr>
          <w:t>(e) integrat(e) la nivelul mai multor arii curriculare” se modifică și va avea următorul cuprins:</w:t>
        </w:r>
      </w:ins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920"/>
        <w:gridCol w:w="1134"/>
        <w:gridCol w:w="567"/>
        <w:gridCol w:w="709"/>
        <w:gridCol w:w="567"/>
        <w:gridCol w:w="673"/>
      </w:tblGrid>
      <w:tr w:rsidR="00A12B91" w14:paraId="5270354E" w14:textId="77777777" w:rsidTr="00C628DC">
        <w:trPr>
          <w:ins w:id="129" w:author="Claudia Rosca" w:date="2018-08-14T08:59:00Z"/>
        </w:trPr>
        <w:tc>
          <w:tcPr>
            <w:tcW w:w="5920" w:type="dxa"/>
          </w:tcPr>
          <w:p w14:paraId="6994CB42" w14:textId="0D657A5A" w:rsidR="00A12B91" w:rsidRDefault="00CE5428" w:rsidP="00C628DC">
            <w:pPr>
              <w:spacing w:after="0"/>
              <w:rPr>
                <w:ins w:id="130" w:author="Claudia Rosca" w:date="2018-08-14T08:59:00Z"/>
                <w:rStyle w:val="ppar1"/>
                <w:color w:val="000000"/>
              </w:rPr>
            </w:pPr>
            <w:ins w:id="131" w:author="Claudia Rosca" w:date="2018-08-14T09:52:00Z">
              <w:r>
                <w:rPr>
                  <w:rStyle w:val="ppar1"/>
                  <w:color w:val="000000"/>
                </w:rPr>
                <w:t>„</w:t>
              </w:r>
            </w:ins>
            <w:proofErr w:type="spellStart"/>
            <w:ins w:id="132" w:author="Claudia Rosca" w:date="2018-08-14T08:59:00Z">
              <w:r w:rsidR="00A12B91">
                <w:rPr>
                  <w:rStyle w:val="ppar1"/>
                  <w:color w:val="000000"/>
                  <w:specVanish w:val="0"/>
                </w:rPr>
                <w:t>Opţional</w:t>
              </w:r>
              <w:proofErr w:type="spellEnd"/>
              <w:r w:rsidR="00A12B91">
                <w:rPr>
                  <w:rStyle w:val="ppar1"/>
                  <w:color w:val="000000"/>
                  <w:specVanish w:val="0"/>
                </w:rPr>
                <w:t>(e) integrat(e) la nivelul mai multor arii curriculare****</w:t>
              </w:r>
            </w:ins>
          </w:p>
        </w:tc>
        <w:tc>
          <w:tcPr>
            <w:tcW w:w="1134" w:type="dxa"/>
          </w:tcPr>
          <w:p w14:paraId="0C4689C8" w14:textId="77777777" w:rsidR="00A12B91" w:rsidRDefault="00A12B91" w:rsidP="00C628DC">
            <w:pPr>
              <w:spacing w:after="0"/>
              <w:rPr>
                <w:ins w:id="133" w:author="Claudia Rosca" w:date="2018-08-14T08:59:00Z"/>
                <w:rStyle w:val="ppar1"/>
                <w:color w:val="000000"/>
              </w:rPr>
            </w:pPr>
            <w:proofErr w:type="spellStart"/>
            <w:ins w:id="134" w:author="Claudia Rosca" w:date="2018-08-14T08:59:00Z">
              <w:r>
                <w:rPr>
                  <w:rStyle w:val="ppar1"/>
                  <w:color w:val="000000"/>
                  <w:specVanish w:val="0"/>
                </w:rPr>
                <w:t>CDS</w:t>
              </w:r>
              <w:proofErr w:type="spellEnd"/>
            </w:ins>
          </w:p>
        </w:tc>
        <w:tc>
          <w:tcPr>
            <w:tcW w:w="567" w:type="dxa"/>
          </w:tcPr>
          <w:p w14:paraId="0920793A" w14:textId="77777777" w:rsidR="00A12B91" w:rsidRDefault="00A12B91" w:rsidP="00C628DC">
            <w:pPr>
              <w:spacing w:after="0"/>
              <w:rPr>
                <w:ins w:id="135" w:author="Claudia Rosca" w:date="2018-08-14T08:59:00Z"/>
                <w:rStyle w:val="ppar1"/>
                <w:color w:val="000000"/>
              </w:rPr>
            </w:pPr>
            <w:ins w:id="136" w:author="Claudia Rosca" w:date="2018-08-14T08:59:00Z">
              <w:r>
                <w:rPr>
                  <w:rStyle w:val="ppar1"/>
                  <w:color w:val="000000"/>
                  <w:specVanish w:val="0"/>
                </w:rPr>
                <w:t>0-1</w:t>
              </w:r>
            </w:ins>
          </w:p>
        </w:tc>
        <w:tc>
          <w:tcPr>
            <w:tcW w:w="709" w:type="dxa"/>
          </w:tcPr>
          <w:p w14:paraId="3DD7690F" w14:textId="77777777" w:rsidR="00A12B91" w:rsidRDefault="00A12B91" w:rsidP="00C628DC">
            <w:pPr>
              <w:spacing w:after="0"/>
              <w:rPr>
                <w:ins w:id="137" w:author="Claudia Rosca" w:date="2018-08-14T08:59:00Z"/>
                <w:rStyle w:val="ppar1"/>
                <w:color w:val="000000"/>
              </w:rPr>
            </w:pPr>
            <w:ins w:id="138" w:author="Claudia Rosca" w:date="2018-08-14T08:59:00Z">
              <w:r>
                <w:rPr>
                  <w:rStyle w:val="ppar1"/>
                  <w:color w:val="000000"/>
                  <w:specVanish w:val="0"/>
                </w:rPr>
                <w:t>0-1</w:t>
              </w:r>
            </w:ins>
          </w:p>
        </w:tc>
        <w:tc>
          <w:tcPr>
            <w:tcW w:w="567" w:type="dxa"/>
          </w:tcPr>
          <w:p w14:paraId="0BE626C4" w14:textId="77777777" w:rsidR="00A12B91" w:rsidRDefault="00A12B91" w:rsidP="00C628DC">
            <w:pPr>
              <w:spacing w:after="0"/>
              <w:rPr>
                <w:ins w:id="139" w:author="Claudia Rosca" w:date="2018-08-14T08:59:00Z"/>
                <w:rStyle w:val="ppar1"/>
                <w:color w:val="000000"/>
              </w:rPr>
            </w:pPr>
            <w:ins w:id="140" w:author="Claudia Rosca" w:date="2018-08-14T08:59:00Z">
              <w:r>
                <w:rPr>
                  <w:rStyle w:val="ppar1"/>
                  <w:color w:val="000000"/>
                  <w:specVanish w:val="0"/>
                </w:rPr>
                <w:t>0-1</w:t>
              </w:r>
            </w:ins>
          </w:p>
        </w:tc>
        <w:tc>
          <w:tcPr>
            <w:tcW w:w="673" w:type="dxa"/>
          </w:tcPr>
          <w:p w14:paraId="1769D72A" w14:textId="09138938" w:rsidR="00A12B91" w:rsidRDefault="00A12B91" w:rsidP="00C628DC">
            <w:pPr>
              <w:spacing w:after="0"/>
              <w:rPr>
                <w:ins w:id="141" w:author="Claudia Rosca" w:date="2018-08-14T08:59:00Z"/>
                <w:rStyle w:val="ppar1"/>
                <w:color w:val="000000"/>
              </w:rPr>
            </w:pPr>
            <w:ins w:id="142" w:author="Claudia Rosca" w:date="2018-08-14T08:59:00Z">
              <w:r>
                <w:rPr>
                  <w:rStyle w:val="ppar1"/>
                  <w:color w:val="000000"/>
                  <w:specVanish w:val="0"/>
                </w:rPr>
                <w:t>0-1</w:t>
              </w:r>
            </w:ins>
            <w:ins w:id="143" w:author="Claudia Rosca" w:date="2018-08-14T09:52:00Z">
              <w:r w:rsidR="00CE5428">
                <w:rPr>
                  <w:rStyle w:val="ppar1"/>
                  <w:color w:val="000000"/>
                </w:rPr>
                <w:t>”</w:t>
              </w:r>
            </w:ins>
            <w:bookmarkStart w:id="144" w:name="_GoBack"/>
            <w:bookmarkEnd w:id="144"/>
          </w:p>
        </w:tc>
      </w:tr>
    </w:tbl>
    <w:p w14:paraId="35B9E361" w14:textId="77777777" w:rsidR="00A12B91" w:rsidRPr="00B77E30" w:rsidRDefault="00A12B91" w:rsidP="00CA7A2E">
      <w:pPr>
        <w:spacing w:before="120" w:after="120"/>
        <w:rPr>
          <w:rFonts w:ascii="Arial" w:hAnsi="Arial" w:cs="Arial"/>
        </w:rPr>
      </w:pPr>
    </w:p>
    <w:p w14:paraId="3754C540" w14:textId="77777777" w:rsidR="00B2676C" w:rsidRPr="006328F5" w:rsidRDefault="00B2676C" w:rsidP="00B2676C">
      <w:pPr>
        <w:spacing w:before="120" w:after="120"/>
        <w:rPr>
          <w:rFonts w:ascii="Arial" w:hAnsi="Arial" w:cs="Arial"/>
        </w:rPr>
      </w:pPr>
      <w:r w:rsidRPr="006328F5">
        <w:rPr>
          <w:rFonts w:ascii="Arial" w:hAnsi="Arial" w:cs="Arial"/>
          <w:b/>
          <w:bCs/>
        </w:rPr>
        <w:t xml:space="preserve">Art. </w:t>
      </w:r>
      <w:del w:id="145" w:author="Claudia Rosca" w:date="2018-08-14T09:11:00Z">
        <w:r w:rsidR="005018E0" w:rsidRPr="006328F5" w:rsidDel="009503F5">
          <w:rPr>
            <w:rFonts w:ascii="Arial" w:hAnsi="Arial" w:cs="Arial"/>
            <w:b/>
            <w:bCs/>
          </w:rPr>
          <w:delText>6</w:delText>
        </w:r>
      </w:del>
      <w:ins w:id="146" w:author="Claudia Rosca" w:date="2018-08-14T09:11:00Z">
        <w:r w:rsidR="009503F5">
          <w:rPr>
            <w:rFonts w:ascii="Arial" w:hAnsi="Arial" w:cs="Arial"/>
            <w:b/>
            <w:bCs/>
          </w:rPr>
          <w:t>II</w:t>
        </w:r>
      </w:ins>
      <w:r w:rsidRPr="006328F5">
        <w:rPr>
          <w:rFonts w:ascii="Arial" w:hAnsi="Arial" w:cs="Arial"/>
          <w:b/>
          <w:bCs/>
        </w:rPr>
        <w:t>.</w:t>
      </w:r>
      <w:r w:rsidR="002D3D9C" w:rsidRPr="006328F5">
        <w:rPr>
          <w:rFonts w:ascii="Arial" w:hAnsi="Arial" w:cs="Arial"/>
          <w:b/>
          <w:bCs/>
        </w:rPr>
        <w:t xml:space="preserve"> </w:t>
      </w:r>
      <w:r w:rsidRPr="006328F5">
        <w:rPr>
          <w:rFonts w:ascii="Arial" w:hAnsi="Arial" w:cs="Arial"/>
        </w:rPr>
        <w:t>Direc</w:t>
      </w:r>
      <w:r w:rsidR="00622EAB">
        <w:rPr>
          <w:rFonts w:ascii="Arial" w:hAnsi="Arial" w:cs="Arial"/>
        </w:rPr>
        <w:t>ț</w:t>
      </w:r>
      <w:r w:rsidRPr="006328F5">
        <w:rPr>
          <w:rFonts w:ascii="Arial" w:hAnsi="Arial" w:cs="Arial"/>
        </w:rPr>
        <w:t>ia General</w:t>
      </w:r>
      <w:r w:rsidR="00622EAB">
        <w:rPr>
          <w:rFonts w:ascii="Arial" w:hAnsi="Arial" w:cs="Arial"/>
        </w:rPr>
        <w:t>ă</w:t>
      </w:r>
      <w:r w:rsidRPr="006328F5">
        <w:rPr>
          <w:rFonts w:ascii="Arial" w:hAnsi="Arial" w:cs="Arial"/>
        </w:rPr>
        <w:t xml:space="preserve"> Educa</w:t>
      </w:r>
      <w:r w:rsidR="00622EAB">
        <w:rPr>
          <w:rFonts w:ascii="Arial" w:hAnsi="Arial" w:cs="Arial"/>
        </w:rPr>
        <w:t>ț</w:t>
      </w:r>
      <w:r w:rsidRPr="006328F5">
        <w:rPr>
          <w:rFonts w:ascii="Arial" w:hAnsi="Arial" w:cs="Arial"/>
        </w:rPr>
        <w:t xml:space="preserve">ie Timpurie, </w:t>
      </w:r>
      <w:r w:rsidR="00622EAB">
        <w:rPr>
          <w:rFonts w:ascii="Arial" w:hAnsi="Arial" w:cs="Arial"/>
        </w:rPr>
        <w:t>Î</w:t>
      </w:r>
      <w:r w:rsidRPr="006328F5">
        <w:rPr>
          <w:rFonts w:ascii="Arial" w:hAnsi="Arial" w:cs="Arial"/>
        </w:rPr>
        <w:t>nv</w:t>
      </w:r>
      <w:r w:rsidR="00622EAB">
        <w:rPr>
          <w:rFonts w:ascii="Arial" w:hAnsi="Arial" w:cs="Arial"/>
        </w:rPr>
        <w:t>ăță</w:t>
      </w:r>
      <w:r w:rsidRPr="006328F5">
        <w:rPr>
          <w:rFonts w:ascii="Arial" w:hAnsi="Arial" w:cs="Arial"/>
        </w:rPr>
        <w:t>m</w:t>
      </w:r>
      <w:r w:rsidR="00622EAB">
        <w:rPr>
          <w:rFonts w:ascii="Arial" w:hAnsi="Arial" w:cs="Arial"/>
        </w:rPr>
        <w:t>â</w:t>
      </w:r>
      <w:r w:rsidRPr="006328F5">
        <w:rPr>
          <w:rFonts w:ascii="Arial" w:hAnsi="Arial" w:cs="Arial"/>
        </w:rPr>
        <w:t xml:space="preserve">nt Primar </w:t>
      </w:r>
      <w:r w:rsidR="00622EAB">
        <w:rPr>
          <w:rFonts w:ascii="Arial" w:hAnsi="Arial" w:cs="Arial"/>
        </w:rPr>
        <w:t>ș</w:t>
      </w:r>
      <w:r w:rsidRPr="006328F5">
        <w:rPr>
          <w:rFonts w:ascii="Arial" w:hAnsi="Arial" w:cs="Arial"/>
        </w:rPr>
        <w:t>i Gimnazial, Direc</w:t>
      </w:r>
      <w:r w:rsidR="00622EAB">
        <w:rPr>
          <w:rFonts w:ascii="Arial" w:hAnsi="Arial" w:cs="Arial"/>
        </w:rPr>
        <w:t>ț</w:t>
      </w:r>
      <w:r w:rsidRPr="006328F5">
        <w:rPr>
          <w:rFonts w:ascii="Arial" w:hAnsi="Arial" w:cs="Arial"/>
        </w:rPr>
        <w:t>ia</w:t>
      </w:r>
      <w:r w:rsidR="006328F5" w:rsidRPr="006328F5">
        <w:rPr>
          <w:rFonts w:ascii="Arial" w:hAnsi="Arial" w:cs="Arial"/>
        </w:rPr>
        <w:t xml:space="preserve"> </w:t>
      </w:r>
      <w:r w:rsidRPr="006328F5">
        <w:rPr>
          <w:rFonts w:ascii="Arial" w:hAnsi="Arial" w:cs="Arial"/>
        </w:rPr>
        <w:t>Minorit</w:t>
      </w:r>
      <w:r w:rsidR="00622EAB">
        <w:rPr>
          <w:rFonts w:ascii="Arial" w:hAnsi="Arial" w:cs="Arial"/>
        </w:rPr>
        <w:t>ăț</w:t>
      </w:r>
      <w:r w:rsidRPr="006328F5">
        <w:rPr>
          <w:rFonts w:ascii="Arial" w:hAnsi="Arial" w:cs="Arial"/>
        </w:rPr>
        <w:t xml:space="preserve">i, Institutul de </w:t>
      </w:r>
      <w:r w:rsidR="00622EAB">
        <w:rPr>
          <w:rFonts w:ascii="Arial" w:hAnsi="Arial" w:cs="Arial"/>
        </w:rPr>
        <w:t>Ș</w:t>
      </w:r>
      <w:r w:rsidRPr="006328F5">
        <w:rPr>
          <w:rFonts w:ascii="Arial" w:hAnsi="Arial" w:cs="Arial"/>
        </w:rPr>
        <w:t>tiin</w:t>
      </w:r>
      <w:r w:rsidR="00622EAB">
        <w:rPr>
          <w:rFonts w:ascii="Arial" w:hAnsi="Arial" w:cs="Arial"/>
        </w:rPr>
        <w:t>ț</w:t>
      </w:r>
      <w:r w:rsidRPr="006328F5">
        <w:rPr>
          <w:rFonts w:ascii="Arial" w:hAnsi="Arial" w:cs="Arial"/>
        </w:rPr>
        <w:t>e ale Educa</w:t>
      </w:r>
      <w:r w:rsidR="00622EAB">
        <w:rPr>
          <w:rFonts w:ascii="Arial" w:hAnsi="Arial" w:cs="Arial"/>
        </w:rPr>
        <w:t>ț</w:t>
      </w:r>
      <w:r w:rsidRPr="006328F5">
        <w:rPr>
          <w:rFonts w:ascii="Arial" w:hAnsi="Arial" w:cs="Arial"/>
        </w:rPr>
        <w:t>iei, Centrul Na</w:t>
      </w:r>
      <w:r w:rsidR="00622EAB">
        <w:rPr>
          <w:rFonts w:ascii="Arial" w:hAnsi="Arial" w:cs="Arial"/>
        </w:rPr>
        <w:t>ț</w:t>
      </w:r>
      <w:r w:rsidRPr="006328F5">
        <w:rPr>
          <w:rFonts w:ascii="Arial" w:hAnsi="Arial" w:cs="Arial"/>
        </w:rPr>
        <w:t xml:space="preserve">ional de Evaluare </w:t>
      </w:r>
      <w:r w:rsidR="00622EAB">
        <w:rPr>
          <w:rFonts w:ascii="Arial" w:hAnsi="Arial" w:cs="Arial"/>
        </w:rPr>
        <w:t>ș</w:t>
      </w:r>
      <w:r w:rsidRPr="006328F5">
        <w:rPr>
          <w:rFonts w:ascii="Arial" w:hAnsi="Arial" w:cs="Arial"/>
        </w:rPr>
        <w:t>i Examinare</w:t>
      </w:r>
      <w:r w:rsidR="00105D67" w:rsidRPr="006328F5">
        <w:rPr>
          <w:rFonts w:ascii="Arial" w:hAnsi="Arial" w:cs="Arial"/>
        </w:rPr>
        <w:t xml:space="preserve">, Inspectoratele </w:t>
      </w:r>
      <w:r w:rsidR="00622EAB">
        <w:rPr>
          <w:rFonts w:ascii="Arial" w:hAnsi="Arial" w:cs="Arial"/>
        </w:rPr>
        <w:t>Ș</w:t>
      </w:r>
      <w:r w:rsidR="00105D67" w:rsidRPr="006328F5">
        <w:rPr>
          <w:rFonts w:ascii="Arial" w:hAnsi="Arial" w:cs="Arial"/>
        </w:rPr>
        <w:t xml:space="preserve">colare </w:t>
      </w:r>
      <w:r w:rsidR="00622EAB">
        <w:rPr>
          <w:rFonts w:ascii="Arial" w:hAnsi="Arial" w:cs="Arial"/>
        </w:rPr>
        <w:t>ș</w:t>
      </w:r>
      <w:r w:rsidR="00105D67" w:rsidRPr="006328F5">
        <w:rPr>
          <w:rFonts w:ascii="Arial" w:hAnsi="Arial" w:cs="Arial"/>
        </w:rPr>
        <w:t>i unit</w:t>
      </w:r>
      <w:r w:rsidR="00622EAB">
        <w:rPr>
          <w:rFonts w:ascii="Arial" w:hAnsi="Arial" w:cs="Arial"/>
        </w:rPr>
        <w:t>ăț</w:t>
      </w:r>
      <w:r w:rsidR="00105D67" w:rsidRPr="006328F5">
        <w:rPr>
          <w:rFonts w:ascii="Arial" w:hAnsi="Arial" w:cs="Arial"/>
        </w:rPr>
        <w:t xml:space="preserve">ile de </w:t>
      </w:r>
      <w:r w:rsidR="00622EAB">
        <w:rPr>
          <w:rFonts w:ascii="Arial" w:hAnsi="Arial" w:cs="Arial"/>
        </w:rPr>
        <w:t>î</w:t>
      </w:r>
      <w:r w:rsidR="00105D67" w:rsidRPr="006328F5">
        <w:rPr>
          <w:rFonts w:ascii="Arial" w:hAnsi="Arial" w:cs="Arial"/>
        </w:rPr>
        <w:t>nv</w:t>
      </w:r>
      <w:r w:rsidR="00622EAB">
        <w:rPr>
          <w:rFonts w:ascii="Arial" w:hAnsi="Arial" w:cs="Arial"/>
        </w:rPr>
        <w:t>ăță</w:t>
      </w:r>
      <w:r w:rsidR="00105D67" w:rsidRPr="006328F5">
        <w:rPr>
          <w:rFonts w:ascii="Arial" w:hAnsi="Arial" w:cs="Arial"/>
        </w:rPr>
        <w:t>m</w:t>
      </w:r>
      <w:r w:rsidR="00622EAB">
        <w:rPr>
          <w:rFonts w:ascii="Arial" w:hAnsi="Arial" w:cs="Arial"/>
        </w:rPr>
        <w:t>â</w:t>
      </w:r>
      <w:r w:rsidR="00105D67" w:rsidRPr="006328F5">
        <w:rPr>
          <w:rFonts w:ascii="Arial" w:hAnsi="Arial" w:cs="Arial"/>
        </w:rPr>
        <w:t>nt d</w:t>
      </w:r>
      <w:r w:rsidRPr="006328F5">
        <w:rPr>
          <w:rFonts w:ascii="Arial" w:hAnsi="Arial" w:cs="Arial"/>
        </w:rPr>
        <w:t xml:space="preserve">uc la </w:t>
      </w:r>
      <w:r w:rsidR="00622EAB">
        <w:rPr>
          <w:rFonts w:ascii="Arial" w:hAnsi="Arial" w:cs="Arial"/>
        </w:rPr>
        <w:t>î</w:t>
      </w:r>
      <w:r w:rsidRPr="006328F5">
        <w:rPr>
          <w:rFonts w:ascii="Arial" w:hAnsi="Arial" w:cs="Arial"/>
        </w:rPr>
        <w:t>ndeplinire prevederile prezentului ordin.</w:t>
      </w:r>
    </w:p>
    <w:p w14:paraId="4A1FE6E4" w14:textId="77777777" w:rsidR="00B2676C" w:rsidRPr="00E2120A" w:rsidRDefault="00B2676C" w:rsidP="00B2676C">
      <w:pPr>
        <w:spacing w:before="120" w:after="120"/>
        <w:rPr>
          <w:rFonts w:ascii="Arial" w:hAnsi="Arial" w:cs="Arial"/>
        </w:rPr>
      </w:pPr>
      <w:r w:rsidRPr="00E2120A">
        <w:rPr>
          <w:rFonts w:ascii="Arial" w:hAnsi="Arial" w:cs="Arial"/>
          <w:b/>
          <w:bCs/>
        </w:rPr>
        <w:t xml:space="preserve">Art. </w:t>
      </w:r>
      <w:del w:id="147" w:author="Claudia Rosca" w:date="2018-08-14T09:11:00Z">
        <w:r w:rsidR="002D3D9C" w:rsidDel="009503F5">
          <w:rPr>
            <w:rFonts w:ascii="Arial" w:hAnsi="Arial" w:cs="Arial"/>
            <w:b/>
            <w:bCs/>
          </w:rPr>
          <w:delText>7</w:delText>
        </w:r>
      </w:del>
      <w:ins w:id="148" w:author="Claudia Rosca" w:date="2018-08-14T09:11:00Z">
        <w:r w:rsidR="009503F5">
          <w:rPr>
            <w:rFonts w:ascii="Arial" w:hAnsi="Arial" w:cs="Arial"/>
            <w:b/>
            <w:bCs/>
          </w:rPr>
          <w:t>III</w:t>
        </w:r>
      </w:ins>
      <w:r w:rsidRPr="00E2120A">
        <w:rPr>
          <w:rFonts w:ascii="Arial" w:hAnsi="Arial" w:cs="Arial"/>
          <w:b/>
          <w:bCs/>
        </w:rPr>
        <w:t>.</w:t>
      </w:r>
      <w:r w:rsidRPr="00E2120A">
        <w:rPr>
          <w:rFonts w:ascii="Arial" w:hAnsi="Arial" w:cs="Arial"/>
        </w:rPr>
        <w:t xml:space="preserve"> Prezentul ordin se public</w:t>
      </w:r>
      <w:r w:rsidR="00622EAB">
        <w:rPr>
          <w:rFonts w:ascii="Arial" w:hAnsi="Arial" w:cs="Arial"/>
        </w:rPr>
        <w:t>ă</w:t>
      </w:r>
      <w:r w:rsidRPr="00E2120A">
        <w:rPr>
          <w:rFonts w:ascii="Arial" w:hAnsi="Arial" w:cs="Arial"/>
        </w:rPr>
        <w:t xml:space="preserve"> </w:t>
      </w:r>
      <w:r w:rsidR="00622EAB">
        <w:rPr>
          <w:rFonts w:ascii="Arial" w:hAnsi="Arial" w:cs="Arial"/>
        </w:rPr>
        <w:t>î</w:t>
      </w:r>
      <w:r w:rsidRPr="00E2120A">
        <w:rPr>
          <w:rFonts w:ascii="Arial" w:hAnsi="Arial" w:cs="Arial"/>
        </w:rPr>
        <w:t>n Monitorul Oficial al Rom</w:t>
      </w:r>
      <w:r w:rsidR="00622EAB">
        <w:rPr>
          <w:rFonts w:ascii="Arial" w:hAnsi="Arial" w:cs="Arial"/>
        </w:rPr>
        <w:t>â</w:t>
      </w:r>
      <w:r w:rsidRPr="00E2120A">
        <w:rPr>
          <w:rFonts w:ascii="Arial" w:hAnsi="Arial" w:cs="Arial"/>
        </w:rPr>
        <w:t xml:space="preserve">niei, </w:t>
      </w:r>
      <w:ins w:id="149" w:author="Claudia Rosca" w:date="2018-08-14T09:11:00Z">
        <w:r w:rsidR="009503F5">
          <w:rPr>
            <w:rFonts w:ascii="Arial" w:hAnsi="Arial" w:cs="Arial"/>
          </w:rPr>
          <w:t>P</w:t>
        </w:r>
      </w:ins>
      <w:del w:id="150" w:author="Claudia Rosca" w:date="2018-08-14T09:11:00Z">
        <w:r w:rsidRPr="00E2120A" w:rsidDel="009503F5">
          <w:rPr>
            <w:rFonts w:ascii="Arial" w:hAnsi="Arial" w:cs="Arial"/>
          </w:rPr>
          <w:delText>p</w:delText>
        </w:r>
      </w:del>
      <w:r w:rsidRPr="00E2120A">
        <w:rPr>
          <w:rFonts w:ascii="Arial" w:hAnsi="Arial" w:cs="Arial"/>
        </w:rPr>
        <w:t>artea I.</w:t>
      </w:r>
    </w:p>
    <w:p w14:paraId="44E98CF9" w14:textId="77777777" w:rsidR="00B2676C" w:rsidRPr="00E2120A" w:rsidRDefault="00B2676C" w:rsidP="00B2676C">
      <w:pPr>
        <w:spacing w:after="0"/>
        <w:jc w:val="center"/>
        <w:outlineLvl w:val="0"/>
        <w:rPr>
          <w:rFonts w:ascii="Arial" w:hAnsi="Arial" w:cs="Arial"/>
          <w:b/>
          <w:bCs/>
        </w:rPr>
      </w:pPr>
    </w:p>
    <w:p w14:paraId="4ED2059F" w14:textId="77777777" w:rsidR="00B2676C" w:rsidRPr="00C05B87" w:rsidRDefault="00B2676C" w:rsidP="00B2676C">
      <w:pPr>
        <w:spacing w:after="0"/>
        <w:jc w:val="center"/>
        <w:outlineLvl w:val="0"/>
        <w:rPr>
          <w:rFonts w:ascii="Arial" w:hAnsi="Arial" w:cs="Arial"/>
          <w:bCs/>
        </w:rPr>
      </w:pPr>
      <w:r w:rsidRPr="00E2120A">
        <w:rPr>
          <w:rFonts w:ascii="Arial" w:hAnsi="Arial" w:cs="Arial"/>
          <w:b/>
          <w:bCs/>
        </w:rPr>
        <w:t>Ministru,</w:t>
      </w:r>
    </w:p>
    <w:p w14:paraId="6A2E8471" w14:textId="77777777" w:rsidR="00B2676C" w:rsidRPr="004B7A31" w:rsidRDefault="00B2676C" w:rsidP="005234A1">
      <w:pPr>
        <w:spacing w:after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Valentin Popa</w:t>
      </w:r>
    </w:p>
    <w:p w14:paraId="159BE188" w14:textId="77777777" w:rsidR="00B2676C" w:rsidRPr="004B7A31" w:rsidRDefault="00B2676C" w:rsidP="00B2676C">
      <w:pPr>
        <w:pStyle w:val="Titlu3"/>
        <w:spacing w:before="0" w:after="0" w:line="240" w:lineRule="auto"/>
        <w:rPr>
          <w:rFonts w:ascii="Arial" w:hAnsi="Arial" w:cs="Arial"/>
          <w:b w:val="0"/>
          <w:bCs w:val="0"/>
          <w:sz w:val="24"/>
          <w:szCs w:val="24"/>
        </w:rPr>
      </w:pPr>
      <w:r w:rsidRPr="004B7A31">
        <w:rPr>
          <w:rFonts w:ascii="Arial" w:hAnsi="Arial" w:cs="Arial"/>
          <w:b w:val="0"/>
          <w:bCs w:val="0"/>
          <w:sz w:val="24"/>
          <w:szCs w:val="24"/>
        </w:rPr>
        <w:t>Bucure</w:t>
      </w:r>
      <w:r w:rsidR="00622EAB">
        <w:rPr>
          <w:rFonts w:ascii="Arial" w:hAnsi="Arial" w:cs="Arial"/>
          <w:b w:val="0"/>
          <w:bCs w:val="0"/>
          <w:sz w:val="24"/>
          <w:szCs w:val="24"/>
        </w:rPr>
        <w:t>ș</w:t>
      </w:r>
      <w:r w:rsidRPr="004B7A31">
        <w:rPr>
          <w:rFonts w:ascii="Arial" w:hAnsi="Arial" w:cs="Arial"/>
          <w:b w:val="0"/>
          <w:bCs w:val="0"/>
          <w:sz w:val="24"/>
          <w:szCs w:val="24"/>
        </w:rPr>
        <w:t>ti</w:t>
      </w:r>
    </w:p>
    <w:p w14:paraId="1827E943" w14:textId="77777777" w:rsidR="00B2676C" w:rsidRPr="004B7A31" w:rsidRDefault="00B2676C" w:rsidP="00B2676C">
      <w:pPr>
        <w:spacing w:after="0"/>
        <w:rPr>
          <w:rFonts w:ascii="Arial" w:hAnsi="Arial" w:cs="Arial"/>
        </w:rPr>
      </w:pPr>
      <w:r w:rsidRPr="004B7A31">
        <w:rPr>
          <w:rFonts w:ascii="Arial" w:hAnsi="Arial" w:cs="Arial"/>
        </w:rPr>
        <w:t xml:space="preserve">Nr. </w:t>
      </w:r>
      <w:r w:rsidR="00D44EEA">
        <w:rPr>
          <w:rFonts w:ascii="Arial" w:hAnsi="Arial" w:cs="Arial"/>
        </w:rPr>
        <w:t>4221</w:t>
      </w:r>
    </w:p>
    <w:p w14:paraId="4E2C746C" w14:textId="77777777" w:rsidR="00B2676C" w:rsidRPr="004B7A31" w:rsidRDefault="00B2676C" w:rsidP="00B2676C">
      <w:pPr>
        <w:spacing w:after="0"/>
        <w:rPr>
          <w:rFonts w:ascii="Arial" w:hAnsi="Arial" w:cs="Arial"/>
        </w:rPr>
      </w:pPr>
      <w:r w:rsidRPr="004B7A31">
        <w:rPr>
          <w:rFonts w:ascii="Arial" w:hAnsi="Arial" w:cs="Arial"/>
        </w:rPr>
        <w:t xml:space="preserve">Data: </w:t>
      </w:r>
      <w:r w:rsidR="00D44EEA">
        <w:rPr>
          <w:rFonts w:ascii="Arial" w:hAnsi="Arial" w:cs="Arial"/>
        </w:rPr>
        <w:t>01.08.2018</w:t>
      </w:r>
    </w:p>
    <w:p w14:paraId="1A7B3F35" w14:textId="77777777" w:rsidR="00B2676C" w:rsidRPr="004B7A31" w:rsidRDefault="00B2676C" w:rsidP="00B2676C">
      <w:pPr>
        <w:spacing w:after="0"/>
        <w:rPr>
          <w:rFonts w:ascii="Arial" w:hAnsi="Arial" w:cs="Arial"/>
        </w:rPr>
      </w:pPr>
    </w:p>
    <w:tbl>
      <w:tblPr>
        <w:tblW w:w="4999" w:type="pct"/>
        <w:tblLook w:val="00A0" w:firstRow="1" w:lastRow="0" w:firstColumn="1" w:lastColumn="0" w:noHBand="0" w:noVBand="0"/>
      </w:tblPr>
      <w:tblGrid>
        <w:gridCol w:w="4903"/>
        <w:gridCol w:w="4652"/>
        <w:gridCol w:w="13"/>
      </w:tblGrid>
      <w:tr w:rsidR="00B2676C" w:rsidRPr="00E2120A" w14:paraId="4F8F1155" w14:textId="77777777" w:rsidTr="00B50FA4">
        <w:trPr>
          <w:trHeight w:val="1068"/>
        </w:trPr>
        <w:tc>
          <w:tcPr>
            <w:tcW w:w="5000" w:type="pct"/>
            <w:gridSpan w:val="3"/>
          </w:tcPr>
          <w:p w14:paraId="0534A448" w14:textId="77777777" w:rsidR="00834E64" w:rsidRPr="00606CF4" w:rsidRDefault="00834E64" w:rsidP="00401D3D">
            <w:pPr>
              <w:spacing w:after="160" w:line="259" w:lineRule="auto"/>
              <w:jc w:val="left"/>
              <w:rPr>
                <w:rFonts w:ascii="Arial" w:hAnsi="Arial" w:cs="Arial"/>
              </w:rPr>
            </w:pPr>
          </w:p>
        </w:tc>
      </w:tr>
      <w:tr w:rsidR="00B2676C" w:rsidRPr="00E2120A" w14:paraId="05F25783" w14:textId="77777777" w:rsidTr="00B50FA4">
        <w:trPr>
          <w:trHeight w:val="1695"/>
        </w:trPr>
        <w:tc>
          <w:tcPr>
            <w:tcW w:w="5000" w:type="pct"/>
            <w:gridSpan w:val="3"/>
          </w:tcPr>
          <w:p w14:paraId="3E98C60B" w14:textId="77777777" w:rsidR="00B2676C" w:rsidRPr="00B418D0" w:rsidRDefault="00B2676C" w:rsidP="00953B5F">
            <w:pPr>
              <w:spacing w:after="0"/>
              <w:rPr>
                <w:rFonts w:ascii="Arial" w:hAnsi="Arial" w:cs="Arial"/>
              </w:rPr>
            </w:pPr>
          </w:p>
        </w:tc>
      </w:tr>
      <w:tr w:rsidR="00B2676C" w:rsidRPr="00E2120A" w14:paraId="1245345C" w14:textId="77777777" w:rsidTr="00B50FA4">
        <w:trPr>
          <w:gridAfter w:val="1"/>
          <w:wAfter w:w="7" w:type="pct"/>
        </w:trPr>
        <w:tc>
          <w:tcPr>
            <w:tcW w:w="2562" w:type="pct"/>
          </w:tcPr>
          <w:p w14:paraId="3D13E2F4" w14:textId="77777777" w:rsidR="00834E64" w:rsidRPr="00E2120A" w:rsidRDefault="00834E64" w:rsidP="00834E6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31" w:type="pct"/>
          </w:tcPr>
          <w:p w14:paraId="3EF6847B" w14:textId="77777777" w:rsidR="00B2676C" w:rsidRPr="00B418D0" w:rsidRDefault="00B2676C" w:rsidP="00B50FA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B2676C" w:rsidRPr="00E2120A" w14:paraId="0BC3F41F" w14:textId="77777777" w:rsidTr="00B50FA4">
        <w:trPr>
          <w:gridAfter w:val="1"/>
          <w:wAfter w:w="7" w:type="pct"/>
        </w:trPr>
        <w:tc>
          <w:tcPr>
            <w:tcW w:w="2562" w:type="pct"/>
          </w:tcPr>
          <w:p w14:paraId="03F66074" w14:textId="77777777" w:rsidR="00B2676C" w:rsidRPr="00E2120A" w:rsidRDefault="00B2676C" w:rsidP="00B50FA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31" w:type="pct"/>
          </w:tcPr>
          <w:p w14:paraId="1DDEEA01" w14:textId="77777777" w:rsidR="00B2676C" w:rsidRPr="00E2120A" w:rsidRDefault="00B2676C" w:rsidP="00B50FA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B2676C" w:rsidRPr="00E2120A" w14:paraId="7570E841" w14:textId="77777777" w:rsidTr="00B50FA4">
        <w:trPr>
          <w:gridAfter w:val="1"/>
          <w:wAfter w:w="7" w:type="pct"/>
        </w:trPr>
        <w:tc>
          <w:tcPr>
            <w:tcW w:w="4993" w:type="pct"/>
            <w:gridSpan w:val="2"/>
          </w:tcPr>
          <w:p w14:paraId="7778EEDF" w14:textId="77777777" w:rsidR="00B2676C" w:rsidRPr="00E2120A" w:rsidRDefault="00B2676C" w:rsidP="00B50FA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078B0093" w14:textId="77777777" w:rsidR="00B2676C" w:rsidRPr="00E2120A" w:rsidRDefault="00B2676C" w:rsidP="00401D3D">
      <w:pPr>
        <w:jc w:val="center"/>
        <w:rPr>
          <w:rFonts w:ascii="Arial" w:hAnsi="Arial" w:cs="Arial"/>
        </w:rPr>
      </w:pPr>
    </w:p>
    <w:sectPr w:rsidR="00B2676C" w:rsidRPr="00E2120A" w:rsidSect="00224EB0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Claudia Rosca" w:date="2018-08-14T09:12:00Z" w:initials="CR">
    <w:p w14:paraId="2EA5C5D5" w14:textId="77777777" w:rsidR="009503F5" w:rsidRDefault="009503F5">
      <w:pPr>
        <w:pStyle w:val="Textcomentariu"/>
      </w:pPr>
      <w:r>
        <w:rPr>
          <w:rStyle w:val="Referincomentariu"/>
        </w:rPr>
        <w:annotationRef/>
      </w:r>
      <w:r>
        <w:t>Propunem eliminarea deoarece unele anexe se modifica,  altele se modifică și se completează</w:t>
      </w:r>
    </w:p>
  </w:comment>
  <w:comment w:id="37" w:author="Claudia Rosca" w:date="2018-08-14T08:59:00Z" w:initials="CR">
    <w:p w14:paraId="28A35878" w14:textId="0BE5E3EC" w:rsidR="00A12B91" w:rsidRDefault="00A12B91">
      <w:pPr>
        <w:pStyle w:val="Textcomentariu"/>
      </w:pPr>
      <w:r>
        <w:rPr>
          <w:rStyle w:val="Referincomentariu"/>
        </w:rPr>
        <w:annotationRef/>
      </w:r>
      <w:r>
        <w:t>Pentru anexa 7 se face punct de modificare separat deoarece are si aster</w:t>
      </w:r>
      <w:r w:rsidR="00CE5428">
        <w:t>i</w:t>
      </w:r>
      <w:r>
        <w:t>sc pentru nota. In cazul in care nu mai este necesara inserarea semnului pentru nota la acest punct se vor trece anexele nr. 2-7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EA5C5D5" w15:done="0"/>
  <w15:commentEx w15:paraId="28A3587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A5C5D5" w16cid:durableId="1F1D1B66"/>
  <w16cid:commentId w16cid:paraId="28A35878" w16cid:durableId="1F1D187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C03F2"/>
    <w:multiLevelType w:val="hybridMultilevel"/>
    <w:tmpl w:val="25663230"/>
    <w:lvl w:ilvl="0" w:tplc="5D00346C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F7C33"/>
    <w:multiLevelType w:val="hybridMultilevel"/>
    <w:tmpl w:val="57A491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9AB425B"/>
    <w:multiLevelType w:val="hybridMultilevel"/>
    <w:tmpl w:val="689A45BA"/>
    <w:lvl w:ilvl="0" w:tplc="095A4102">
      <w:numFmt w:val="bullet"/>
      <w:lvlText w:val="-"/>
      <w:lvlJc w:val="left"/>
      <w:pPr>
        <w:ind w:left="720" w:hanging="720"/>
      </w:pPr>
      <w:rPr>
        <w:rFonts w:ascii="Candara" w:eastAsia="Times New Roman" w:hAnsi="Candara" w:hint="default"/>
        <w:b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F97163"/>
    <w:multiLevelType w:val="hybridMultilevel"/>
    <w:tmpl w:val="3B245CF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018C1"/>
    <w:multiLevelType w:val="hybridMultilevel"/>
    <w:tmpl w:val="05F295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07B00CB"/>
    <w:multiLevelType w:val="hybridMultilevel"/>
    <w:tmpl w:val="49F245F4"/>
    <w:lvl w:ilvl="0" w:tplc="095A4102">
      <w:numFmt w:val="bullet"/>
      <w:lvlText w:val="-"/>
      <w:lvlJc w:val="left"/>
      <w:pPr>
        <w:ind w:left="720" w:hanging="720"/>
      </w:pPr>
      <w:rPr>
        <w:rFonts w:ascii="Candara" w:eastAsia="Times New Roman" w:hAnsi="Candara"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CC5E6F"/>
    <w:multiLevelType w:val="hybridMultilevel"/>
    <w:tmpl w:val="1FC8B638"/>
    <w:lvl w:ilvl="0" w:tplc="095A4102">
      <w:numFmt w:val="bullet"/>
      <w:lvlText w:val="-"/>
      <w:lvlJc w:val="left"/>
      <w:pPr>
        <w:ind w:left="720" w:hanging="720"/>
      </w:pPr>
      <w:rPr>
        <w:rFonts w:ascii="Candara" w:eastAsia="Times New Roman" w:hAnsi="Candara" w:hint="default"/>
        <w:b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393819"/>
    <w:multiLevelType w:val="hybridMultilevel"/>
    <w:tmpl w:val="BB2C1444"/>
    <w:lvl w:ilvl="0" w:tplc="FFFFFFFF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  <w:b/>
        <w:bCs/>
      </w:rPr>
    </w:lvl>
    <w:lvl w:ilvl="1" w:tplc="EF68205E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cs="Times New Roman" w:hint="default"/>
        <w:b w:val="0"/>
        <w:bCs w:val="0"/>
      </w:rPr>
    </w:lvl>
    <w:lvl w:ilvl="2" w:tplc="6B7855B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FE00DD8"/>
    <w:multiLevelType w:val="hybridMultilevel"/>
    <w:tmpl w:val="5726B41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laudia Rosca">
    <w15:presenceInfo w15:providerId="AD" w15:userId="S-1-5-21-1957994488-2111687655-725345543-13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trackRevision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76C"/>
    <w:rsid w:val="00016EA1"/>
    <w:rsid w:val="0004579D"/>
    <w:rsid w:val="000572C0"/>
    <w:rsid w:val="000E756E"/>
    <w:rsid w:val="00105D67"/>
    <w:rsid w:val="00142064"/>
    <w:rsid w:val="001A5056"/>
    <w:rsid w:val="001C1831"/>
    <w:rsid w:val="001D0B47"/>
    <w:rsid w:val="001F242A"/>
    <w:rsid w:val="001F3D8E"/>
    <w:rsid w:val="002039F3"/>
    <w:rsid w:val="00224EB0"/>
    <w:rsid w:val="002255BE"/>
    <w:rsid w:val="002614CC"/>
    <w:rsid w:val="00276D1C"/>
    <w:rsid w:val="00294DF1"/>
    <w:rsid w:val="002B3407"/>
    <w:rsid w:val="002D3D9C"/>
    <w:rsid w:val="003104C3"/>
    <w:rsid w:val="00401D3D"/>
    <w:rsid w:val="00447B0C"/>
    <w:rsid w:val="004A1399"/>
    <w:rsid w:val="004F1461"/>
    <w:rsid w:val="005018E0"/>
    <w:rsid w:val="005234A1"/>
    <w:rsid w:val="005C3BDC"/>
    <w:rsid w:val="00622EAB"/>
    <w:rsid w:val="006328F5"/>
    <w:rsid w:val="00671DC7"/>
    <w:rsid w:val="00685FBC"/>
    <w:rsid w:val="006D2C2F"/>
    <w:rsid w:val="00725C45"/>
    <w:rsid w:val="00775E4C"/>
    <w:rsid w:val="007D4AED"/>
    <w:rsid w:val="007F4CEF"/>
    <w:rsid w:val="00806A22"/>
    <w:rsid w:val="0081409E"/>
    <w:rsid w:val="00834E64"/>
    <w:rsid w:val="00847C22"/>
    <w:rsid w:val="008670FA"/>
    <w:rsid w:val="00884789"/>
    <w:rsid w:val="00896FD3"/>
    <w:rsid w:val="008C46A7"/>
    <w:rsid w:val="00900563"/>
    <w:rsid w:val="00906106"/>
    <w:rsid w:val="0090659D"/>
    <w:rsid w:val="009223EA"/>
    <w:rsid w:val="009503F5"/>
    <w:rsid w:val="00953B5F"/>
    <w:rsid w:val="00957131"/>
    <w:rsid w:val="009E26EE"/>
    <w:rsid w:val="009E612D"/>
    <w:rsid w:val="00A12B91"/>
    <w:rsid w:val="00A444B4"/>
    <w:rsid w:val="00A9659C"/>
    <w:rsid w:val="00B11E29"/>
    <w:rsid w:val="00B2676C"/>
    <w:rsid w:val="00B418D0"/>
    <w:rsid w:val="00B50FA4"/>
    <w:rsid w:val="00B579EA"/>
    <w:rsid w:val="00B76BFF"/>
    <w:rsid w:val="00B773AB"/>
    <w:rsid w:val="00B77E30"/>
    <w:rsid w:val="00B92944"/>
    <w:rsid w:val="00BB2CAB"/>
    <w:rsid w:val="00C02836"/>
    <w:rsid w:val="00C05B87"/>
    <w:rsid w:val="00C12AA7"/>
    <w:rsid w:val="00C33236"/>
    <w:rsid w:val="00CA7A2E"/>
    <w:rsid w:val="00CE5428"/>
    <w:rsid w:val="00D230C7"/>
    <w:rsid w:val="00D44EEA"/>
    <w:rsid w:val="00D80E37"/>
    <w:rsid w:val="00E4310E"/>
    <w:rsid w:val="00EB12F9"/>
    <w:rsid w:val="00F2473E"/>
    <w:rsid w:val="00F519D0"/>
    <w:rsid w:val="00F80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D310C7"/>
  <w15:docId w15:val="{72B6E072-AC26-4DCD-B43D-C87DFCF62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676C"/>
    <w:pPr>
      <w:spacing w:after="200" w:line="240" w:lineRule="auto"/>
      <w:jc w:val="both"/>
    </w:pPr>
    <w:rPr>
      <w:rFonts w:ascii="Palatino Linotype" w:eastAsia="Times New Roman" w:hAnsi="Palatino Linotype" w:cs="Palatino Linotype"/>
      <w:sz w:val="24"/>
      <w:szCs w:val="24"/>
      <w:lang w:val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B2676C"/>
    <w:pPr>
      <w:keepNext/>
      <w:spacing w:before="240" w:after="60" w:line="276" w:lineRule="auto"/>
      <w:jc w:val="left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9"/>
    <w:rsid w:val="00B2676C"/>
    <w:rPr>
      <w:rFonts w:ascii="Cambria" w:eastAsia="Times New Roman" w:hAnsi="Cambria" w:cs="Cambria"/>
      <w:b/>
      <w:bCs/>
      <w:sz w:val="26"/>
      <w:szCs w:val="26"/>
      <w:lang w:val="ro-RO"/>
    </w:rPr>
  </w:style>
  <w:style w:type="paragraph" w:styleId="Antet">
    <w:name w:val="header"/>
    <w:basedOn w:val="Normal"/>
    <w:link w:val="AntetCaracter"/>
    <w:uiPriority w:val="99"/>
    <w:rsid w:val="00B2676C"/>
    <w:pPr>
      <w:tabs>
        <w:tab w:val="center" w:pos="4680"/>
        <w:tab w:val="right" w:pos="9360"/>
      </w:tabs>
      <w:spacing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B2676C"/>
    <w:rPr>
      <w:rFonts w:ascii="Palatino Linotype" w:eastAsia="Times New Roman" w:hAnsi="Palatino Linotype" w:cs="Palatino Linotype"/>
      <w:sz w:val="24"/>
      <w:szCs w:val="24"/>
      <w:lang w:val="ro-RO"/>
    </w:rPr>
  </w:style>
  <w:style w:type="table" w:styleId="Tabelgril">
    <w:name w:val="Table Grid"/>
    <w:basedOn w:val="TabelNormal"/>
    <w:uiPriority w:val="99"/>
    <w:rsid w:val="00B2676C"/>
    <w:pPr>
      <w:spacing w:after="0" w:line="240" w:lineRule="auto"/>
    </w:pPr>
    <w:rPr>
      <w:rFonts w:ascii="Calibri" w:eastAsia="Times New Roman" w:hAnsi="Calibri" w:cs="Calibri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B2676C"/>
    <w:pPr>
      <w:spacing w:after="0" w:line="240" w:lineRule="auto"/>
      <w:jc w:val="both"/>
    </w:pPr>
    <w:rPr>
      <w:rFonts w:ascii="Palatino Linotype" w:eastAsia="Times New Roman" w:hAnsi="Palatino Linotype" w:cs="Times New Roman"/>
      <w:sz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572C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572C0"/>
    <w:rPr>
      <w:rFonts w:ascii="Tahoma" w:eastAsia="Times New Roman" w:hAnsi="Tahoma" w:cs="Tahoma"/>
      <w:sz w:val="16"/>
      <w:szCs w:val="16"/>
      <w:lang w:val="ro-RO"/>
    </w:r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294D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  <w:lang w:eastAsia="ro-RO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294DF1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775E4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775E4C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775E4C"/>
    <w:rPr>
      <w:rFonts w:ascii="Palatino Linotype" w:eastAsia="Times New Roman" w:hAnsi="Palatino Linotype" w:cs="Palatino Linotype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75E4C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75E4C"/>
    <w:rPr>
      <w:rFonts w:ascii="Palatino Linotype" w:eastAsia="Times New Roman" w:hAnsi="Palatino Linotype" w:cs="Palatino Linotype"/>
      <w:b/>
      <w:bCs/>
      <w:sz w:val="20"/>
      <w:szCs w:val="20"/>
      <w:lang w:val="ro-RO"/>
    </w:rPr>
  </w:style>
  <w:style w:type="paragraph" w:styleId="Listparagraf">
    <w:name w:val="List Paragraph"/>
    <w:basedOn w:val="Normal"/>
    <w:uiPriority w:val="99"/>
    <w:qFormat/>
    <w:rsid w:val="00142064"/>
    <w:pPr>
      <w:ind w:left="720"/>
    </w:pPr>
  </w:style>
  <w:style w:type="paragraph" w:styleId="Subsol">
    <w:name w:val="footer"/>
    <w:basedOn w:val="Normal"/>
    <w:link w:val="SubsolCaracter"/>
    <w:uiPriority w:val="99"/>
    <w:rsid w:val="00142064"/>
    <w:pPr>
      <w:tabs>
        <w:tab w:val="center" w:pos="4536"/>
        <w:tab w:val="right" w:pos="9072"/>
      </w:tabs>
      <w:spacing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142064"/>
    <w:rPr>
      <w:rFonts w:ascii="Palatino Linotype" w:eastAsia="Times New Roman" w:hAnsi="Palatino Linotype" w:cs="Palatino Linotype"/>
      <w:sz w:val="24"/>
      <w:szCs w:val="24"/>
      <w:lang w:val="ro-RO"/>
    </w:rPr>
  </w:style>
  <w:style w:type="character" w:customStyle="1" w:styleId="ppar1">
    <w:name w:val="p_par1"/>
    <w:basedOn w:val="Fontdeparagrafimplicit"/>
    <w:rsid w:val="004F1461"/>
    <w:rPr>
      <w:rFonts w:ascii="Verdana" w:hAnsi="Verdana" w:hint="default"/>
      <w:b w:val="0"/>
      <w:bCs w:val="0"/>
      <w:vanish w:val="0"/>
      <w:webHidden w:val="0"/>
      <w:sz w:val="20"/>
      <w:szCs w:val="2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71EB6-4AE2-4950-A82F-760105EA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744</Words>
  <Characters>4318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Claudia Rosca</cp:lastModifiedBy>
  <cp:revision>25</cp:revision>
  <cp:lastPrinted>2018-07-18T05:10:00Z</cp:lastPrinted>
  <dcterms:created xsi:type="dcterms:W3CDTF">2018-07-18T07:18:00Z</dcterms:created>
  <dcterms:modified xsi:type="dcterms:W3CDTF">2018-08-14T06:53:00Z</dcterms:modified>
</cp:coreProperties>
</file>